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CF24" w14:textId="77777777" w:rsidR="00AF0562" w:rsidRDefault="00AF0562">
      <w:pPr>
        <w:pStyle w:val="Heading1"/>
        <w:numPr>
          <w:ilvl w:val="0"/>
          <w:numId w:val="0"/>
        </w:numPr>
        <w:spacing w:before="0"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SCHEDULE 2 - EXHIBIT 5</w:t>
      </w:r>
    </w:p>
    <w:p w14:paraId="06415D8A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</w:p>
    <w:p w14:paraId="14AE3939" w14:textId="77777777" w:rsidR="00AF0562" w:rsidRDefault="00AF0562">
      <w:pPr>
        <w:pStyle w:val="BodyText"/>
        <w:spacing w:after="200" w:line="360" w:lineRule="auto"/>
        <w:ind w:left="4253" w:hanging="4253"/>
        <w:jc w:val="center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DATED [   </w:t>
      </w:r>
      <w:r>
        <w:rPr>
          <w:rFonts w:ascii="Arial" w:hAnsi="Arial"/>
          <w:b/>
          <w:sz w:val="20"/>
          <w:u w:val="single"/>
        </w:rPr>
        <w:tab/>
        <w:t>]</w:t>
      </w:r>
    </w:p>
    <w:p w14:paraId="7AD5FB1F" w14:textId="587BC4FE" w:rsidR="00AF0562" w:rsidRDefault="00A30DE1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 w:rsidRPr="00A30DE1">
        <w:rPr>
          <w:rFonts w:ascii="Arial" w:hAnsi="Arial"/>
          <w:b/>
          <w:sz w:val="20"/>
        </w:rPr>
        <w:t>NATIONAL ENERGY SYSTEM OPERATOR LIMITED</w:t>
      </w:r>
      <w:r w:rsidR="00AF0562">
        <w:rPr>
          <w:rFonts w:ascii="Arial" w:hAnsi="Arial"/>
          <w:b/>
          <w:sz w:val="20"/>
        </w:rPr>
        <w:t xml:space="preserve"> (1)</w:t>
      </w:r>
    </w:p>
    <w:p w14:paraId="7E0FD609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</w:p>
    <w:p w14:paraId="4093083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and</w:t>
      </w:r>
    </w:p>
    <w:p w14:paraId="63ADE916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</w:p>
    <w:p w14:paraId="21D3CE0E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[                                                                      </w:t>
      </w:r>
      <w:proofErr w:type="gramStart"/>
      <w:r>
        <w:rPr>
          <w:rFonts w:ascii="Arial" w:hAnsi="Arial"/>
          <w:b/>
          <w:sz w:val="20"/>
        </w:rPr>
        <w:t xml:space="preserve">  ]</w:t>
      </w:r>
      <w:proofErr w:type="gramEnd"/>
      <w:r>
        <w:rPr>
          <w:rFonts w:ascii="Arial" w:hAnsi="Arial"/>
          <w:b/>
          <w:sz w:val="20"/>
        </w:rPr>
        <w:t xml:space="preserve">  (2)</w:t>
      </w:r>
    </w:p>
    <w:p w14:paraId="5594B97D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</w:p>
    <w:p w14:paraId="459CD869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</w:p>
    <w:p w14:paraId="2D27127B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THE CONNECTION AND USE OF SYSTEM CODE</w:t>
      </w:r>
    </w:p>
    <w:p w14:paraId="4EFCC675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BELLA</w:t>
      </w:r>
    </w:p>
    <w:p w14:paraId="5256652C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</w:p>
    <w:p w14:paraId="57742DB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[</w:t>
      </w:r>
      <w:r>
        <w:rPr>
          <w:rFonts w:ascii="Arial" w:hAnsi="Arial"/>
          <w:b/>
          <w:caps/>
          <w:sz w:val="20"/>
        </w:rPr>
        <w:t>embedded exemptable large power station which is smrs registered</w:t>
      </w:r>
      <w:r>
        <w:rPr>
          <w:rFonts w:ascii="Arial" w:hAnsi="Arial"/>
          <w:b/>
          <w:sz w:val="20"/>
        </w:rPr>
        <w:t>]</w:t>
      </w:r>
    </w:p>
    <w:p w14:paraId="1F099793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At [                                      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]</w:t>
      </w:r>
    </w:p>
    <w:p w14:paraId="4E08A5B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proofErr w:type="gramStart"/>
      <w:r>
        <w:rPr>
          <w:rFonts w:ascii="Arial" w:hAnsi="Arial"/>
          <w:b/>
          <w:sz w:val="20"/>
        </w:rPr>
        <w:t>Reference:[</w:t>
      </w:r>
      <w:proofErr w:type="gramEnd"/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]</w:t>
      </w:r>
    </w:p>
    <w:p w14:paraId="3CC92F1F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i/>
          <w:sz w:val="20"/>
        </w:rPr>
      </w:pPr>
    </w:p>
    <w:p w14:paraId="0D219E78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  <w:sectPr w:rsidR="00AF0562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440" w:right="1440" w:bottom="1440" w:left="1440" w:header="720" w:footer="720" w:gutter="0"/>
          <w:cols w:space="720"/>
          <w:titlePg/>
        </w:sectPr>
      </w:pPr>
    </w:p>
    <w:p w14:paraId="5DC90BC7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lastRenderedPageBreak/>
        <w:t>CONTENTS</w:t>
      </w:r>
    </w:p>
    <w:p w14:paraId="04D5B54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  <w:u w:val="single"/>
        </w:rPr>
      </w:pPr>
    </w:p>
    <w:p w14:paraId="15971791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1.</w:t>
      </w:r>
      <w:r>
        <w:rPr>
          <w:rFonts w:ascii="Arial" w:hAnsi="Arial"/>
          <w:b/>
          <w:sz w:val="20"/>
        </w:rPr>
        <w:tab/>
        <w:t>Definitions, Interpretation and Construction</w:t>
      </w:r>
    </w:p>
    <w:p w14:paraId="606FDBCF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</w:t>
      </w:r>
      <w:r>
        <w:rPr>
          <w:rFonts w:ascii="Arial" w:hAnsi="Arial"/>
          <w:b/>
          <w:sz w:val="20"/>
        </w:rPr>
        <w:tab/>
        <w:t>Conditions Precedent and Commencement</w:t>
      </w:r>
    </w:p>
    <w:p w14:paraId="3E506EA3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</w:t>
      </w:r>
      <w:r>
        <w:rPr>
          <w:rFonts w:ascii="Arial" w:hAnsi="Arial"/>
          <w:b/>
          <w:sz w:val="20"/>
        </w:rPr>
        <w:tab/>
        <w:t>The Site of Connection to the Distribution System</w:t>
      </w:r>
    </w:p>
    <w:p w14:paraId="2EB14645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4.</w:t>
      </w:r>
      <w:r>
        <w:rPr>
          <w:rFonts w:ascii="Arial" w:hAnsi="Arial"/>
          <w:b/>
          <w:sz w:val="20"/>
        </w:rPr>
        <w:tab/>
        <w:t>Outages</w:t>
      </w:r>
    </w:p>
    <w:p w14:paraId="61E1A3D9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5.</w:t>
      </w:r>
      <w:r>
        <w:rPr>
          <w:rFonts w:ascii="Arial" w:hAnsi="Arial"/>
          <w:b/>
          <w:sz w:val="20"/>
        </w:rPr>
        <w:tab/>
        <w:t>Grid Code Matters</w:t>
      </w:r>
    </w:p>
    <w:p w14:paraId="2857B36B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6.</w:t>
      </w:r>
      <w:r>
        <w:rPr>
          <w:rFonts w:ascii="Arial" w:hAnsi="Arial"/>
          <w:b/>
          <w:sz w:val="20"/>
        </w:rPr>
        <w:tab/>
        <w:t>Operational Notification</w:t>
      </w:r>
    </w:p>
    <w:p w14:paraId="478AE5D0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7.</w:t>
      </w:r>
      <w:r>
        <w:rPr>
          <w:rFonts w:ascii="Arial" w:hAnsi="Arial"/>
          <w:b/>
          <w:sz w:val="20"/>
        </w:rPr>
        <w:tab/>
        <w:t>Compliance with Site Specific Technical Conditions</w:t>
      </w:r>
    </w:p>
    <w:p w14:paraId="369F4384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8.</w:t>
      </w:r>
      <w:r>
        <w:rPr>
          <w:rFonts w:ascii="Arial" w:hAnsi="Arial"/>
          <w:b/>
          <w:sz w:val="20"/>
        </w:rPr>
        <w:tab/>
        <w:t>Term</w:t>
      </w:r>
    </w:p>
    <w:p w14:paraId="16EDE876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9.</w:t>
      </w:r>
      <w:r>
        <w:rPr>
          <w:rFonts w:ascii="Arial" w:hAnsi="Arial"/>
          <w:b/>
          <w:sz w:val="20"/>
        </w:rPr>
        <w:tab/>
        <w:t>Variations</w:t>
      </w:r>
    </w:p>
    <w:p w14:paraId="3FFBB19C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</w:t>
      </w:r>
      <w:r>
        <w:rPr>
          <w:rFonts w:ascii="Arial" w:hAnsi="Arial"/>
          <w:b/>
          <w:sz w:val="20"/>
        </w:rPr>
        <w:tab/>
        <w:t>Restrictive Trade Practices Act</w:t>
      </w:r>
    </w:p>
    <w:p w14:paraId="35D99719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11.</w:t>
      </w:r>
      <w:r>
        <w:rPr>
          <w:rFonts w:ascii="Arial" w:hAnsi="Arial"/>
          <w:b/>
          <w:sz w:val="20"/>
        </w:rPr>
        <w:tab/>
        <w:t>General Provisions</w:t>
      </w:r>
    </w:p>
    <w:p w14:paraId="7786635C" w14:textId="77777777" w:rsidR="006E1C43" w:rsidRDefault="006E1C43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12.</w:t>
      </w:r>
      <w:r>
        <w:rPr>
          <w:rFonts w:ascii="Arial" w:hAnsi="Arial"/>
          <w:b/>
          <w:sz w:val="20"/>
        </w:rPr>
        <w:tab/>
        <w:t>Wider Transmission Reinforcement Works</w:t>
      </w:r>
    </w:p>
    <w:p w14:paraId="799EB2FC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A</w:t>
      </w:r>
      <w:r>
        <w:rPr>
          <w:rFonts w:ascii="Arial" w:hAnsi="Arial"/>
          <w:b/>
          <w:sz w:val="20"/>
        </w:rPr>
        <w:tab/>
        <w:t>The Site of Connection</w:t>
      </w:r>
    </w:p>
    <w:p w14:paraId="58456368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F1</w:t>
      </w:r>
      <w:r>
        <w:rPr>
          <w:rFonts w:ascii="Arial" w:hAnsi="Arial"/>
          <w:b/>
          <w:sz w:val="20"/>
        </w:rPr>
        <w:tab/>
        <w:t>Site Specific Technical Conditions - Agreed Balancing Services</w:t>
      </w:r>
    </w:p>
    <w:p w14:paraId="79038257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F2</w:t>
      </w:r>
      <w:r>
        <w:rPr>
          <w:rFonts w:ascii="Arial" w:hAnsi="Arial"/>
          <w:b/>
          <w:sz w:val="20"/>
        </w:rPr>
        <w:tab/>
        <w:t>[Not Used]</w:t>
      </w:r>
    </w:p>
    <w:p w14:paraId="16AC4396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Appendix F3 </w:t>
      </w:r>
      <w:r>
        <w:rPr>
          <w:rFonts w:ascii="Arial" w:hAnsi="Arial"/>
          <w:b/>
          <w:sz w:val="20"/>
        </w:rPr>
        <w:tab/>
        <w:t>Site Specific Technical Conditions - Special Automatic Facilities</w:t>
      </w:r>
    </w:p>
    <w:p w14:paraId="69A98E42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F4</w:t>
      </w:r>
      <w:r>
        <w:rPr>
          <w:rFonts w:ascii="Arial" w:hAnsi="Arial"/>
          <w:b/>
          <w:sz w:val="20"/>
        </w:rPr>
        <w:tab/>
        <w:t>Site Specific Technical Conditions Protection and Control Relay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Settings, Fault Clearance Times</w:t>
      </w:r>
    </w:p>
    <w:p w14:paraId="28C35FBB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F5</w:t>
      </w:r>
      <w:r>
        <w:rPr>
          <w:rFonts w:ascii="Arial" w:hAnsi="Arial"/>
          <w:b/>
          <w:sz w:val="20"/>
        </w:rPr>
        <w:tab/>
        <w:t>Site Specific Technical Conditions - Other</w:t>
      </w:r>
    </w:p>
    <w:p w14:paraId="6A3C5608" w14:textId="77777777" w:rsidR="00AF0562" w:rsidRDefault="00AF0562">
      <w:pPr>
        <w:pStyle w:val="BodyText"/>
        <w:spacing w:after="200" w:line="360" w:lineRule="auto"/>
        <w:ind w:left="1702" w:hanging="1702"/>
        <w:rPr>
          <w:rFonts w:ascii="Arial" w:hAnsi="Arial"/>
          <w:b/>
          <w:sz w:val="20"/>
        </w:rPr>
        <w:sectPr w:rsidR="00AF0562">
          <w:headerReference w:type="default" r:id="rId15"/>
          <w:footerReference w:type="default" r:id="rId16"/>
          <w:pgSz w:w="11907" w:h="16840" w:code="9"/>
          <w:pgMar w:top="1418" w:right="1701" w:bottom="1418" w:left="1701" w:header="720" w:footer="720" w:gutter="0"/>
          <w:cols w:space="720"/>
        </w:sectPr>
      </w:pPr>
      <w:r>
        <w:rPr>
          <w:rFonts w:ascii="Arial" w:hAnsi="Arial"/>
          <w:b/>
          <w:sz w:val="20"/>
        </w:rPr>
        <w:t>Appendix H</w:t>
      </w:r>
      <w:r>
        <w:rPr>
          <w:rFonts w:ascii="Arial" w:hAnsi="Arial"/>
          <w:b/>
          <w:sz w:val="20"/>
        </w:rPr>
        <w:tab/>
        <w:t>Transmission Reinforcement Works</w:t>
      </w:r>
    </w:p>
    <w:p w14:paraId="27BD6D97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THIS </w:t>
      </w:r>
      <w:r>
        <w:rPr>
          <w:rFonts w:ascii="Arial" w:hAnsi="Arial"/>
          <w:b/>
          <w:caps/>
          <w:sz w:val="20"/>
        </w:rPr>
        <w:t>bella</w:t>
      </w:r>
      <w:r>
        <w:rPr>
          <w:rFonts w:ascii="Arial" w:hAnsi="Arial"/>
          <w:sz w:val="20"/>
        </w:rPr>
        <w:t xml:space="preserve"> is made on the [                </w:t>
      </w:r>
      <w:proofErr w:type="gramStart"/>
      <w:r>
        <w:rPr>
          <w:rFonts w:ascii="Arial" w:hAnsi="Arial"/>
          <w:sz w:val="20"/>
        </w:rPr>
        <w:t xml:space="preserve">  ]</w:t>
      </w:r>
      <w:proofErr w:type="gramEnd"/>
      <w:r>
        <w:rPr>
          <w:rFonts w:ascii="Arial" w:hAnsi="Arial"/>
          <w:sz w:val="20"/>
        </w:rPr>
        <w:t xml:space="preserve"> day of [                                        ] 20[  ].</w:t>
      </w:r>
    </w:p>
    <w:p w14:paraId="2921F6EC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BETWEEN</w:t>
      </w:r>
    </w:p>
    <w:p w14:paraId="170A9700" w14:textId="1ACF1120" w:rsidR="00AF0562" w:rsidRDefault="00AF0562" w:rsidP="2100DF2E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 w:rsidRPr="2100DF2E">
        <w:rPr>
          <w:rFonts w:ascii="Arial" w:hAnsi="Arial"/>
          <w:sz w:val="20"/>
        </w:rPr>
        <w:t>(1)</w:t>
      </w:r>
      <w:r>
        <w:tab/>
      </w:r>
      <w:r w:rsidR="43FF16B2" w:rsidRPr="2100DF2E">
        <w:rPr>
          <w:rFonts w:ascii="Arial" w:hAnsi="Arial" w:cs="Arial"/>
          <w:lang w:eastAsia="en-GB"/>
        </w:rPr>
        <w:t>The</w:t>
      </w:r>
      <w:r w:rsidR="00497E12" w:rsidRPr="00812FE3">
        <w:rPr>
          <w:rFonts w:ascii="Arial" w:hAnsi="Arial" w:cs="Arial"/>
          <w:lang w:eastAsia="en-GB"/>
        </w:rPr>
        <w:t xml:space="preserve"> company registered in England with number 11014226 </w:t>
      </w:r>
      <w:r w:rsidRPr="2100DF2E">
        <w:rPr>
          <w:rFonts w:ascii="Arial" w:hAnsi="Arial"/>
          <w:sz w:val="20"/>
        </w:rPr>
        <w:t>(“</w:t>
      </w:r>
      <w:r w:rsidRPr="2100DF2E">
        <w:rPr>
          <w:rFonts w:ascii="Arial" w:hAnsi="Arial"/>
          <w:b/>
          <w:bCs/>
          <w:sz w:val="20"/>
        </w:rPr>
        <w:t>The Company</w:t>
      </w:r>
      <w:r w:rsidRPr="2100DF2E">
        <w:rPr>
          <w:rFonts w:ascii="Arial" w:hAnsi="Arial"/>
          <w:sz w:val="20"/>
        </w:rPr>
        <w:t>”, which expression shall include its successors and/or permitted assigns); and</w:t>
      </w:r>
    </w:p>
    <w:p w14:paraId="0C4F979F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(2)</w:t>
      </w:r>
      <w:r>
        <w:rPr>
          <w:rFonts w:ascii="Arial" w:hAnsi="Arial"/>
          <w:sz w:val="20"/>
        </w:rPr>
        <w:tab/>
        <w:t xml:space="preserve">[ </w:t>
      </w:r>
      <w:proofErr w:type="gramStart"/>
      <w:r>
        <w:rPr>
          <w:rFonts w:ascii="Arial" w:hAnsi="Arial"/>
          <w:sz w:val="20"/>
        </w:rPr>
        <w:t xml:space="preserve">  ]</w:t>
      </w:r>
      <w:proofErr w:type="gramEnd"/>
      <w:r>
        <w:rPr>
          <w:rFonts w:ascii="Arial" w:hAnsi="Arial"/>
          <w:sz w:val="20"/>
        </w:rPr>
        <w:t xml:space="preserve"> a company registered in [   ] with number [   ] whose registered office is at [   ] (“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>”, which expression shall include its successors and/or permitted assigns).</w:t>
      </w:r>
    </w:p>
    <w:p w14:paraId="64786036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WHEREAS</w:t>
      </w:r>
    </w:p>
    <w:p w14:paraId="790FF352" w14:textId="14D0B89E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(A)</w:t>
      </w:r>
      <w:r>
        <w:rPr>
          <w:rFonts w:ascii="Arial" w:hAnsi="Arial"/>
          <w:sz w:val="20"/>
        </w:rPr>
        <w:tab/>
        <w:t xml:space="preserve">Pursuant to the </w:t>
      </w:r>
      <w:r w:rsidR="009A4052">
        <w:rPr>
          <w:rFonts w:ascii="Arial" w:hAnsi="Arial"/>
          <w:b/>
          <w:sz w:val="20"/>
        </w:rPr>
        <w:t xml:space="preserve">ESO </w:t>
      </w:r>
      <w:r>
        <w:rPr>
          <w:rFonts w:ascii="Arial" w:hAnsi="Arial"/>
          <w:b/>
          <w:sz w:val="20"/>
        </w:rPr>
        <w:t>Licence</w:t>
      </w:r>
      <w:r>
        <w:rPr>
          <w:rFonts w:ascii="Arial" w:hAnsi="Arial"/>
          <w:sz w:val="20"/>
        </w:rPr>
        <w:t xml:space="preserve">, </w:t>
      </w:r>
      <w:r>
        <w:rPr>
          <w:rFonts w:ascii="Arial" w:hAnsi="Arial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is required to prepare a Connection and Use of System Code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(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 xml:space="preserve">). </w:t>
      </w:r>
    </w:p>
    <w:p w14:paraId="73F68CB8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(B)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 xml:space="preserve">User </w:t>
      </w:r>
      <w:r>
        <w:rPr>
          <w:rFonts w:ascii="Arial" w:hAnsi="Arial"/>
          <w:sz w:val="20"/>
        </w:rPr>
        <w:t xml:space="preserve">has applied in the capacity of an </w:t>
      </w:r>
      <w:r>
        <w:rPr>
          <w:rFonts w:ascii="Arial" w:hAnsi="Arial"/>
          <w:b/>
          <w:sz w:val="20"/>
        </w:rPr>
        <w:t xml:space="preserve">EELPS </w:t>
      </w:r>
      <w:r>
        <w:rPr>
          <w:rFonts w:ascii="Arial" w:hAnsi="Arial"/>
          <w:sz w:val="20"/>
        </w:rPr>
        <w:t xml:space="preserve">whose </w:t>
      </w:r>
      <w:r>
        <w:rPr>
          <w:rFonts w:ascii="Arial" w:hAnsi="Arial"/>
          <w:b/>
          <w:sz w:val="20"/>
        </w:rPr>
        <w:t>Boundary Point Metering System</w:t>
      </w:r>
      <w:r>
        <w:rPr>
          <w:rFonts w:ascii="Arial" w:hAnsi="Arial"/>
          <w:sz w:val="20"/>
        </w:rPr>
        <w:t xml:space="preserve"> is [to be] registered in </w:t>
      </w:r>
      <w:r>
        <w:rPr>
          <w:rFonts w:ascii="Arial" w:hAnsi="Arial"/>
          <w:b/>
          <w:sz w:val="20"/>
        </w:rPr>
        <w:t>SMRS</w:t>
      </w:r>
      <w:r>
        <w:rPr>
          <w:rFonts w:ascii="Arial" w:hAnsi="Arial"/>
          <w:sz w:val="20"/>
        </w:rPr>
        <w:t xml:space="preserve"> or in </w:t>
      </w:r>
      <w:r>
        <w:rPr>
          <w:rFonts w:ascii="Arial" w:hAnsi="Arial"/>
          <w:b/>
          <w:sz w:val="20"/>
        </w:rPr>
        <w:t xml:space="preserve">CMRS </w:t>
      </w:r>
      <w:r>
        <w:rPr>
          <w:rFonts w:ascii="Arial" w:hAnsi="Arial"/>
          <w:sz w:val="20"/>
        </w:rPr>
        <w:t xml:space="preserve">by a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who is responsible for the </w:t>
      </w:r>
      <w:r>
        <w:rPr>
          <w:rFonts w:ascii="Arial" w:hAnsi="Arial"/>
          <w:b/>
          <w:sz w:val="20"/>
        </w:rPr>
        <w:t>Use of System Charges</w:t>
      </w:r>
      <w:r>
        <w:rPr>
          <w:rFonts w:ascii="Arial" w:hAnsi="Arial"/>
          <w:sz w:val="20"/>
        </w:rPr>
        <w:t xml:space="preserve"> associated with the </w:t>
      </w:r>
      <w:r>
        <w:rPr>
          <w:rFonts w:ascii="Arial" w:hAnsi="Arial"/>
          <w:b/>
          <w:sz w:val="20"/>
        </w:rPr>
        <w:t>BM Unit</w:t>
      </w:r>
      <w:r>
        <w:rPr>
          <w:rFonts w:ascii="Arial" w:hAnsi="Arial"/>
          <w:sz w:val="20"/>
        </w:rPr>
        <w:t xml:space="preserve"> [to be] registered in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>.</w:t>
      </w:r>
    </w:p>
    <w:p w14:paraId="54815977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(C)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 xml:space="preserve">User </w:t>
      </w:r>
      <w:r>
        <w:rPr>
          <w:rFonts w:ascii="Arial" w:hAnsi="Arial"/>
          <w:sz w:val="20"/>
        </w:rPr>
        <w:t xml:space="preserve">has made a </w:t>
      </w:r>
      <w:r>
        <w:rPr>
          <w:rFonts w:ascii="Arial" w:hAnsi="Arial"/>
          <w:b/>
          <w:sz w:val="20"/>
        </w:rPr>
        <w:t>BELLA Application</w:t>
      </w:r>
      <w:r>
        <w:rPr>
          <w:rFonts w:ascii="Arial" w:hAnsi="Arial"/>
          <w:sz w:val="20"/>
        </w:rPr>
        <w:t xml:space="preserve"> and </w:t>
      </w:r>
      <w:r>
        <w:rPr>
          <w:rFonts w:ascii="Arial" w:hAnsi="Arial"/>
          <w:b/>
          <w:sz w:val="20"/>
        </w:rPr>
        <w:t xml:space="preserve">The Company </w:t>
      </w:r>
      <w:r>
        <w:rPr>
          <w:rFonts w:ascii="Arial" w:hAnsi="Arial"/>
          <w:sz w:val="20"/>
        </w:rPr>
        <w:t xml:space="preserve">is required to make a </w:t>
      </w:r>
      <w:r>
        <w:rPr>
          <w:rFonts w:ascii="Arial" w:hAnsi="Arial"/>
          <w:b/>
          <w:sz w:val="20"/>
        </w:rPr>
        <w:t>BELLA Offer</w:t>
      </w:r>
      <w:r>
        <w:rPr>
          <w:rFonts w:ascii="Arial" w:hAnsi="Arial"/>
          <w:sz w:val="20"/>
        </w:rPr>
        <w:t xml:space="preserve"> in accordance with Paragraph 1.5.2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>.</w:t>
      </w:r>
    </w:p>
    <w:p w14:paraId="0152165B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ins w:id="0" w:author="Angela Quinn (NESO)" w:date="2024-10-21T11:43:00Z"/>
          <w:rFonts w:ascii="Arial" w:hAnsi="Arial"/>
          <w:sz w:val="20"/>
        </w:rPr>
      </w:pPr>
      <w:r>
        <w:rPr>
          <w:rFonts w:ascii="Arial" w:hAnsi="Arial"/>
          <w:sz w:val="20"/>
        </w:rPr>
        <w:t>(D)</w:t>
      </w:r>
      <w:r>
        <w:rPr>
          <w:rFonts w:ascii="Arial" w:hAnsi="Arial"/>
          <w:sz w:val="20"/>
        </w:rPr>
        <w:tab/>
      </w:r>
      <w:r w:rsidR="0026501B">
        <w:rPr>
          <w:rFonts w:ascii="Arial" w:hAnsi="Arial"/>
          <w:sz w:val="20"/>
        </w:rPr>
        <w:t xml:space="preserve">This </w:t>
      </w:r>
      <w:r w:rsidR="0026501B" w:rsidRPr="0026501B">
        <w:rPr>
          <w:rFonts w:ascii="Arial" w:hAnsi="Arial"/>
          <w:b/>
          <w:sz w:val="20"/>
        </w:rPr>
        <w:t>Offer</w:t>
      </w:r>
      <w:r w:rsidR="0026501B">
        <w:rPr>
          <w:rFonts w:ascii="Arial" w:hAnsi="Arial"/>
          <w:sz w:val="20"/>
        </w:rPr>
        <w:t xml:space="preserve"> has been made </w:t>
      </w:r>
      <w:proofErr w:type="gramStart"/>
      <w:r w:rsidR="0026501B">
        <w:rPr>
          <w:rFonts w:ascii="Arial" w:hAnsi="Arial"/>
          <w:sz w:val="20"/>
        </w:rPr>
        <w:t>on the basis of</w:t>
      </w:r>
      <w:proofErr w:type="gramEnd"/>
      <w:r w:rsidR="0026501B">
        <w:rPr>
          <w:rFonts w:ascii="Arial" w:hAnsi="Arial"/>
          <w:sz w:val="20"/>
        </w:rPr>
        <w:t xml:space="preserve"> the </w:t>
      </w:r>
      <w:r w:rsidR="0026501B" w:rsidRPr="0026501B">
        <w:rPr>
          <w:rFonts w:ascii="Arial" w:hAnsi="Arial"/>
          <w:b/>
          <w:sz w:val="20"/>
        </w:rPr>
        <w:t>Connect and Manage Arrangements</w:t>
      </w:r>
      <w:r w:rsidR="0026501B">
        <w:rPr>
          <w:rFonts w:ascii="Arial" w:hAnsi="Arial"/>
          <w:sz w:val="20"/>
        </w:rPr>
        <w:t>.</w:t>
      </w:r>
    </w:p>
    <w:p w14:paraId="250BED7B" w14:textId="50B026CF" w:rsidR="00285CDC" w:rsidRDefault="00285CDC">
      <w:pPr>
        <w:pStyle w:val="BodyText"/>
        <w:spacing w:after="200" w:line="360" w:lineRule="auto"/>
        <w:ind w:left="720" w:hanging="720"/>
        <w:jc w:val="both"/>
        <w:rPr>
          <w:rFonts w:ascii="Arial" w:hAnsi="Arial"/>
          <w:b/>
          <w:i/>
          <w:sz w:val="20"/>
        </w:rPr>
      </w:pPr>
      <w:ins w:id="1" w:author="Angela Quinn (NESO)" w:date="2024-10-21T11:43:00Z">
        <w:r>
          <w:rPr>
            <w:rFonts w:ascii="Arial" w:hAnsi="Arial"/>
            <w:sz w:val="20"/>
          </w:rPr>
          <w:t>(E)</w:t>
        </w:r>
        <w:r>
          <w:rPr>
            <w:rFonts w:ascii="Arial" w:hAnsi="Arial"/>
            <w:sz w:val="20"/>
          </w:rPr>
          <w:tab/>
        </w:r>
        <w:r w:rsidR="007D7BCB">
          <w:rPr>
            <w:rFonts w:ascii="Arial" w:hAnsi="Arial"/>
            <w:sz w:val="20"/>
          </w:rPr>
          <w:t xml:space="preserve">This </w:t>
        </w:r>
        <w:r w:rsidR="007D7BCB" w:rsidRPr="00497AFE">
          <w:rPr>
            <w:rFonts w:ascii="Arial" w:hAnsi="Arial"/>
            <w:b/>
            <w:bCs/>
            <w:sz w:val="20"/>
          </w:rPr>
          <w:t>BELLA</w:t>
        </w:r>
        <w:r w:rsidR="007D7BCB">
          <w:rPr>
            <w:rFonts w:ascii="Arial" w:hAnsi="Arial"/>
            <w:sz w:val="20"/>
          </w:rPr>
          <w:t xml:space="preserve"> is a [</w:t>
        </w:r>
        <w:r w:rsidR="007D7BCB" w:rsidRPr="00497AFE">
          <w:rPr>
            <w:rFonts w:ascii="Arial" w:hAnsi="Arial"/>
            <w:b/>
            <w:bCs/>
            <w:sz w:val="20"/>
          </w:rPr>
          <w:t>Gate</w:t>
        </w:r>
      </w:ins>
      <w:ins w:id="2" w:author="Angela Quinn (NESO)" w:date="2024-10-21T11:44:00Z">
        <w:r w:rsidR="007D7BCB" w:rsidRPr="00497AFE">
          <w:rPr>
            <w:rFonts w:ascii="Arial" w:hAnsi="Arial"/>
            <w:b/>
            <w:bCs/>
            <w:sz w:val="20"/>
          </w:rPr>
          <w:t xml:space="preserve"> 1 </w:t>
        </w:r>
        <w:proofErr w:type="gramStart"/>
        <w:r w:rsidR="007D7BCB" w:rsidRPr="00497AFE">
          <w:rPr>
            <w:rFonts w:ascii="Arial" w:hAnsi="Arial"/>
            <w:b/>
            <w:bCs/>
            <w:sz w:val="20"/>
          </w:rPr>
          <w:t>Agreement</w:t>
        </w:r>
        <w:r w:rsidR="007D7BCB">
          <w:rPr>
            <w:rFonts w:ascii="Arial" w:hAnsi="Arial"/>
            <w:sz w:val="20"/>
          </w:rPr>
          <w:t>][</w:t>
        </w:r>
        <w:proofErr w:type="gramEnd"/>
        <w:r w:rsidR="007D7BCB" w:rsidRPr="00497AFE">
          <w:rPr>
            <w:rFonts w:ascii="Arial" w:hAnsi="Arial"/>
            <w:b/>
            <w:bCs/>
            <w:sz w:val="20"/>
          </w:rPr>
          <w:t>Gate 2 Agreement</w:t>
        </w:r>
        <w:r w:rsidR="007D7BCB">
          <w:rPr>
            <w:rFonts w:ascii="Arial" w:hAnsi="Arial"/>
            <w:sz w:val="20"/>
          </w:rPr>
          <w:t>].</w:t>
        </w:r>
      </w:ins>
    </w:p>
    <w:p w14:paraId="453058A8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NOW IT IS HEREBY AGREED</w:t>
      </w:r>
      <w:r>
        <w:rPr>
          <w:rFonts w:ascii="Arial" w:hAnsi="Arial"/>
          <w:sz w:val="20"/>
        </w:rPr>
        <w:t xml:space="preserve"> as follows:</w:t>
      </w:r>
    </w:p>
    <w:p w14:paraId="6AC5F654" w14:textId="77777777" w:rsidR="00AF0562" w:rsidRDefault="00AF0562">
      <w:pPr>
        <w:pStyle w:val="Heading2"/>
        <w:spacing w:before="0"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DEFINITIONS, INTERPRETATION AND CONSTRUCTION</w:t>
      </w:r>
    </w:p>
    <w:p w14:paraId="4787DCE4" w14:textId="77777777" w:rsidR="00AF0562" w:rsidRDefault="00AF0562">
      <w:pPr>
        <w:pStyle w:val="clauseindent"/>
        <w:spacing w:after="200" w:line="360" w:lineRule="auto"/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Unless the subject matter or context otherwise requires or is inconsistent therewith, terms and expressions defined in Section 11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 xml:space="preserve"> have the same meanings, interpretations or constructions in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and the following term(s) shall have the meaning(s) set out below: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9"/>
        <w:gridCol w:w="5352"/>
      </w:tblGrid>
      <w:tr w:rsidR="00114F23" w14:paraId="1C278C9B" w14:textId="77777777">
        <w:tc>
          <w:tcPr>
            <w:tcW w:w="2649" w:type="dxa"/>
          </w:tcPr>
          <w:p w14:paraId="4231F1B7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DNO</w:t>
            </w:r>
          </w:p>
        </w:tc>
        <w:tc>
          <w:tcPr>
            <w:tcW w:w="5352" w:type="dxa"/>
          </w:tcPr>
          <w:p w14:paraId="1112DFFC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name address and registered number of </w:t>
            </w:r>
            <w:proofErr w:type="gramStart"/>
            <w:r w:rsidRPr="00114F23">
              <w:rPr>
                <w:rFonts w:ascii="Arial" w:hAnsi="Arial" w:cs="Arial"/>
                <w:sz w:val="20"/>
              </w:rPr>
              <w:t>owner</w:t>
            </w:r>
            <w:proofErr w:type="gramEnd"/>
            <w:r w:rsidRPr="00114F23">
              <w:rPr>
                <w:rFonts w:ascii="Arial" w:hAnsi="Arial" w:cs="Arial"/>
                <w:sz w:val="20"/>
              </w:rPr>
              <w:t>\operator of the distribution network to which user is to connect.</w:t>
            </w:r>
          </w:p>
        </w:tc>
      </w:tr>
      <w:tr w:rsidR="00114F23" w14:paraId="47270001" w14:textId="77777777">
        <w:tc>
          <w:tcPr>
            <w:tcW w:w="2649" w:type="dxa"/>
          </w:tcPr>
          <w:p w14:paraId="3449E9C8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DNO Construction Agreement</w:t>
            </w:r>
          </w:p>
        </w:tc>
        <w:tc>
          <w:tcPr>
            <w:tcW w:w="5352" w:type="dxa"/>
          </w:tcPr>
          <w:p w14:paraId="129A5E79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agreement between </w:t>
            </w:r>
            <w:r w:rsidRPr="00114F23">
              <w:rPr>
                <w:rFonts w:ascii="Arial" w:hAnsi="Arial" w:cs="Arial"/>
                <w:b/>
                <w:sz w:val="20"/>
              </w:rPr>
              <w:t>The Company</w:t>
            </w:r>
            <w:r w:rsidRPr="00114F23">
              <w:rPr>
                <w:rFonts w:ascii="Arial" w:hAnsi="Arial" w:cs="Arial"/>
                <w:sz w:val="20"/>
              </w:rPr>
              <w:t xml:space="preserve"> and the </w:t>
            </w:r>
            <w:r w:rsidRPr="00114F23">
              <w:rPr>
                <w:rFonts w:ascii="Arial" w:hAnsi="Arial" w:cs="Arial"/>
                <w:b/>
                <w:sz w:val="20"/>
              </w:rPr>
              <w:t>DNO</w:t>
            </w:r>
            <w:r w:rsidRPr="00114F23">
              <w:rPr>
                <w:rFonts w:ascii="Arial" w:hAnsi="Arial" w:cs="Arial"/>
                <w:sz w:val="20"/>
              </w:rPr>
              <w:t xml:space="preserve"> for </w:t>
            </w:r>
            <w:r w:rsidRPr="00114F23">
              <w:rPr>
                <w:rFonts w:ascii="Arial" w:hAnsi="Arial" w:cs="Arial"/>
                <w:b/>
                <w:sz w:val="20"/>
              </w:rPr>
              <w:t>Transmission Reinforcement Works</w:t>
            </w:r>
            <w:r w:rsidRPr="00114F23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114F23">
              <w:rPr>
                <w:rFonts w:ascii="Arial" w:hAnsi="Arial" w:cs="Arial"/>
                <w:sz w:val="20"/>
              </w:rPr>
              <w:t>as a consequence of</w:t>
            </w:r>
            <w:proofErr w:type="gramEnd"/>
            <w:r w:rsidRPr="00114F23">
              <w:rPr>
                <w:rFonts w:ascii="Arial" w:hAnsi="Arial" w:cs="Arial"/>
                <w:sz w:val="20"/>
              </w:rPr>
              <w:t xml:space="preserve"> the </w:t>
            </w:r>
            <w:r w:rsidRPr="00114F23">
              <w:rPr>
                <w:rFonts w:ascii="Arial" w:hAnsi="Arial" w:cs="Arial"/>
                <w:b/>
                <w:sz w:val="20"/>
              </w:rPr>
              <w:t>User’s</w:t>
            </w:r>
            <w:r w:rsidRPr="00114F23">
              <w:rPr>
                <w:rFonts w:ascii="Arial" w:hAnsi="Arial" w:cs="Arial"/>
                <w:sz w:val="20"/>
              </w:rPr>
              <w:t xml:space="preserve"> connection to the </w:t>
            </w:r>
            <w:r w:rsidRPr="00114F23">
              <w:rPr>
                <w:rFonts w:ascii="Arial" w:hAnsi="Arial" w:cs="Arial"/>
                <w:b/>
                <w:sz w:val="20"/>
              </w:rPr>
              <w:t>Distribution System</w:t>
            </w:r>
            <w:r w:rsidRPr="00114F23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26501B" w14:paraId="680AF922" w14:textId="77777777">
        <w:tc>
          <w:tcPr>
            <w:tcW w:w="2649" w:type="dxa"/>
          </w:tcPr>
          <w:p w14:paraId="3E37FB1C" w14:textId="77777777" w:rsidR="0026501B" w:rsidRPr="0026501B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26501B">
              <w:rPr>
                <w:rFonts w:ascii="Arial" w:hAnsi="Arial" w:cs="Arial"/>
                <w:b/>
                <w:sz w:val="20"/>
              </w:rPr>
              <w:t>Enabling Works</w:t>
            </w:r>
          </w:p>
        </w:tc>
        <w:tc>
          <w:tcPr>
            <w:tcW w:w="5352" w:type="dxa"/>
          </w:tcPr>
          <w:p w14:paraId="04A9255C" w14:textId="77777777" w:rsidR="0026501B" w:rsidRPr="0026501B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6501B">
              <w:rPr>
                <w:rFonts w:ascii="Arial" w:hAnsi="Arial" w:cs="Arial"/>
                <w:sz w:val="20"/>
              </w:rPr>
              <w:t xml:space="preserve">those elements of the </w:t>
            </w:r>
            <w:r w:rsidRPr="0026501B">
              <w:rPr>
                <w:rFonts w:ascii="Arial" w:hAnsi="Arial" w:cs="Arial"/>
                <w:b/>
                <w:sz w:val="20"/>
              </w:rPr>
              <w:t>Transmission Reinforcement Works</w:t>
            </w:r>
            <w:r w:rsidRPr="0026501B">
              <w:rPr>
                <w:rFonts w:ascii="Arial" w:hAnsi="Arial" w:cs="Arial"/>
                <w:sz w:val="20"/>
              </w:rPr>
              <w:t xml:space="preserve"> which are required to be completed prior to the </w:t>
            </w:r>
            <w:r w:rsidRPr="0026501B">
              <w:rPr>
                <w:rFonts w:ascii="Arial" w:hAnsi="Arial" w:cs="Arial"/>
                <w:b/>
                <w:sz w:val="20"/>
              </w:rPr>
              <w:t>User’s Equipment</w:t>
            </w:r>
            <w:r w:rsidRPr="0026501B">
              <w:rPr>
                <w:rFonts w:ascii="Arial" w:hAnsi="Arial" w:cs="Arial"/>
                <w:sz w:val="20"/>
              </w:rPr>
              <w:t xml:space="preserve"> being </w:t>
            </w:r>
            <w:r w:rsidRPr="0026501B">
              <w:rPr>
                <w:rFonts w:ascii="Arial" w:hAnsi="Arial" w:cs="Arial"/>
                <w:b/>
                <w:sz w:val="20"/>
              </w:rPr>
              <w:t>Energised</w:t>
            </w:r>
            <w:r w:rsidRPr="0026501B">
              <w:rPr>
                <w:rFonts w:ascii="Arial" w:hAnsi="Arial" w:cs="Arial"/>
                <w:sz w:val="20"/>
              </w:rPr>
              <w:t xml:space="preserve"> and specified in Appendix H Part 1.</w:t>
            </w:r>
          </w:p>
        </w:tc>
      </w:tr>
      <w:tr w:rsidR="00925FF2" w14:paraId="61FFE8C7" w14:textId="77777777">
        <w:trPr>
          <w:ins w:id="3" w:author="Angela Quinn (NESO)" w:date="2024-10-21T12:04:00Z"/>
        </w:trPr>
        <w:tc>
          <w:tcPr>
            <w:tcW w:w="2649" w:type="dxa"/>
          </w:tcPr>
          <w:p w14:paraId="6C829843" w14:textId="39B7A7AB" w:rsidR="00925FF2" w:rsidRPr="00114F23" w:rsidRDefault="00497AFE" w:rsidP="00114F23">
            <w:pPr>
              <w:spacing w:line="360" w:lineRule="auto"/>
              <w:rPr>
                <w:ins w:id="4" w:author="Angela Quinn (NESO)" w:date="2024-10-21T12:04:00Z"/>
                <w:rFonts w:ascii="Arial" w:hAnsi="Arial" w:cs="Arial"/>
                <w:b/>
                <w:sz w:val="20"/>
              </w:rPr>
            </w:pPr>
            <w:ins w:id="5" w:author="Angela Quinn (NESO)" w:date="2024-10-21T12:09:00Z">
              <w:r>
                <w:rPr>
                  <w:rFonts w:ascii="Arial" w:hAnsi="Arial" w:cs="Arial"/>
                  <w:b/>
                  <w:sz w:val="20"/>
                </w:rPr>
                <w:t>[</w:t>
              </w:r>
            </w:ins>
            <w:ins w:id="6" w:author="Angela Quinn (NESO)" w:date="2024-10-21T12:04:00Z">
              <w:r w:rsidR="00925FF2">
                <w:rPr>
                  <w:rFonts w:ascii="Arial" w:hAnsi="Arial" w:cs="Arial"/>
                  <w:b/>
                  <w:sz w:val="20"/>
                </w:rPr>
                <w:t>Gate 2 Agreements</w:t>
              </w:r>
            </w:ins>
          </w:p>
        </w:tc>
        <w:tc>
          <w:tcPr>
            <w:tcW w:w="5352" w:type="dxa"/>
          </w:tcPr>
          <w:p w14:paraId="69183D98" w14:textId="7825E97E" w:rsidR="00925FF2" w:rsidRPr="00114F23" w:rsidRDefault="00647844" w:rsidP="00114F23">
            <w:pPr>
              <w:spacing w:line="360" w:lineRule="auto"/>
              <w:rPr>
                <w:ins w:id="7" w:author="Angela Quinn (NESO)" w:date="2024-10-21T12:04:00Z"/>
                <w:rFonts w:ascii="Arial" w:hAnsi="Arial" w:cs="Arial"/>
                <w:sz w:val="20"/>
              </w:rPr>
            </w:pPr>
            <w:ins w:id="8" w:author="Angela Quinn (NESO)" w:date="2024-10-21T12:04:00Z">
              <w:r>
                <w:rPr>
                  <w:rFonts w:ascii="Arial" w:hAnsi="Arial" w:cs="Arial"/>
                  <w:sz w:val="20"/>
                </w:rPr>
                <w:t xml:space="preserve">the </w:t>
              </w:r>
              <w:r w:rsidR="00127E43">
                <w:rPr>
                  <w:rFonts w:ascii="Arial" w:hAnsi="Arial" w:cs="Arial"/>
                  <w:sz w:val="20"/>
                </w:rPr>
                <w:t xml:space="preserve">acceptance </w:t>
              </w:r>
            </w:ins>
            <w:ins w:id="9" w:author="Angela Quinn (NESO)" w:date="2024-10-21T12:05:00Z">
              <w:r w:rsidR="00127E43">
                <w:rPr>
                  <w:rFonts w:ascii="Arial" w:hAnsi="Arial" w:cs="Arial"/>
                  <w:sz w:val="20"/>
                </w:rPr>
                <w:t xml:space="preserve">of the </w:t>
              </w:r>
              <w:r w:rsidR="00127E43" w:rsidRPr="00497AFE">
                <w:rPr>
                  <w:rFonts w:ascii="Arial" w:hAnsi="Arial" w:cs="Arial"/>
                  <w:b/>
                  <w:bCs/>
                  <w:sz w:val="20"/>
                </w:rPr>
                <w:t>Gate 2 Offers</w:t>
              </w:r>
              <w:r w:rsidR="00127E43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0" w:author="Angela Quinn (NESO)" w:date="2024-10-21T12:08:00Z">
              <w:r w:rsidR="002B66E9">
                <w:rPr>
                  <w:rFonts w:ascii="Arial" w:hAnsi="Arial" w:cs="Arial"/>
                  <w:sz w:val="20"/>
                </w:rPr>
                <w:t xml:space="preserve">and entering into </w:t>
              </w:r>
            </w:ins>
            <w:ins w:id="11" w:author="Angela Quinn (NESO)" w:date="2024-10-21T12:09:00Z">
              <w:r w:rsidR="00497AFE">
                <w:rPr>
                  <w:rFonts w:ascii="Arial" w:hAnsi="Arial" w:cs="Arial"/>
                  <w:sz w:val="20"/>
                </w:rPr>
                <w:t xml:space="preserve">the </w:t>
              </w:r>
            </w:ins>
            <w:ins w:id="12" w:author="Angela Quinn (NESO)" w:date="2024-10-21T12:08:00Z">
              <w:r w:rsidR="002B66E9" w:rsidRPr="00497AFE">
                <w:rPr>
                  <w:rFonts w:ascii="Arial" w:hAnsi="Arial" w:cs="Arial"/>
                  <w:b/>
                  <w:bCs/>
                  <w:sz w:val="20"/>
                </w:rPr>
                <w:t>Gate 2 Agreements</w:t>
              </w:r>
              <w:r w:rsidR="002B66E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3" w:author="Angela Quinn (NESO)" w:date="2024-10-21T12:05:00Z">
              <w:r w:rsidR="008557CB">
                <w:rPr>
                  <w:rFonts w:ascii="Arial" w:hAnsi="Arial" w:cs="Arial"/>
                  <w:sz w:val="20"/>
                </w:rPr>
                <w:t xml:space="preserve">by </w:t>
              </w:r>
            </w:ins>
            <w:ins w:id="14" w:author="Angela Quinn (NESO)" w:date="2024-10-21T12:06:00Z">
              <w:r w:rsidR="008557CB">
                <w:rPr>
                  <w:rFonts w:ascii="Arial" w:hAnsi="Arial" w:cs="Arial"/>
                  <w:sz w:val="20"/>
                </w:rPr>
                <w:t xml:space="preserve">both </w:t>
              </w:r>
            </w:ins>
            <w:ins w:id="15" w:author="Angela Quinn (NESO)" w:date="2024-10-21T12:05:00Z">
              <w:r w:rsidR="008557CB">
                <w:rPr>
                  <w:rFonts w:ascii="Arial" w:hAnsi="Arial" w:cs="Arial"/>
                  <w:sz w:val="20"/>
                </w:rPr>
                <w:t xml:space="preserve">(a) the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User</w:t>
              </w:r>
              <w:r w:rsidR="008557CB">
                <w:rPr>
                  <w:rFonts w:ascii="Arial" w:hAnsi="Arial" w:cs="Arial"/>
                  <w:sz w:val="20"/>
                </w:rPr>
                <w:t xml:space="preserve"> and (b) the </w:t>
              </w:r>
            </w:ins>
            <w:ins w:id="16" w:author="Angela Quinn (NESO)" w:date="2024-10-21T12:07:00Z"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>DNO</w:t>
              </w:r>
            </w:ins>
            <w:ins w:id="17" w:author="Angela Quinn (NESO)" w:date="2024-10-21T12:06:00Z">
              <w:r w:rsidR="008557CB">
                <w:rPr>
                  <w:rFonts w:ascii="Arial" w:hAnsi="Arial" w:cs="Arial"/>
                  <w:sz w:val="20"/>
                </w:rPr>
                <w:t xml:space="preserve"> in each case </w:t>
              </w:r>
            </w:ins>
            <w:ins w:id="18" w:author="Angela Quinn (NESO)" w:date="2024-10-21T12:08:00Z">
              <w:r w:rsidR="002B66E9">
                <w:rPr>
                  <w:rFonts w:ascii="Arial" w:hAnsi="Arial" w:cs="Arial"/>
                  <w:sz w:val="20"/>
                </w:rPr>
                <w:t xml:space="preserve">accepting the </w:t>
              </w:r>
              <w:r w:rsidR="002B66E9" w:rsidRPr="00497AFE">
                <w:rPr>
                  <w:rFonts w:ascii="Arial" w:hAnsi="Arial" w:cs="Arial"/>
                  <w:b/>
                  <w:bCs/>
                  <w:sz w:val="20"/>
                </w:rPr>
                <w:t>Gate 2 Offer</w:t>
              </w:r>
              <w:r w:rsidR="002B66E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9" w:author="Angela Quinn (NESO)" w:date="2024-10-21T12:05:00Z">
              <w:r w:rsidR="008557CB">
                <w:rPr>
                  <w:rFonts w:ascii="Arial" w:hAnsi="Arial" w:cs="Arial"/>
                  <w:sz w:val="20"/>
                </w:rPr>
                <w:t xml:space="preserve">to amend the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Gate 1 Agre</w:t>
              </w:r>
            </w:ins>
            <w:ins w:id="20" w:author="Angela Quinn (NESO)" w:date="2024-10-21T12:06:00Z"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e</w:t>
              </w:r>
            </w:ins>
            <w:ins w:id="21" w:author="Angela Quinn (NESO)" w:date="2024-10-21T12:05:00Z"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ments</w:t>
              </w:r>
              <w:r w:rsidR="008557CB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2" w:author="Angela Quinn (NESO)" w:date="2024-10-21T12:06:00Z">
              <w:r w:rsidR="008557CB">
                <w:rPr>
                  <w:rFonts w:ascii="Arial" w:hAnsi="Arial" w:cs="Arial"/>
                  <w:sz w:val="20"/>
                </w:rPr>
                <w:t xml:space="preserve">between the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 xml:space="preserve">User </w:t>
              </w:r>
              <w:r w:rsidR="008557CB">
                <w:rPr>
                  <w:rFonts w:ascii="Arial" w:hAnsi="Arial" w:cs="Arial"/>
                  <w:sz w:val="20"/>
                </w:rPr>
                <w:t xml:space="preserve">and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The C</w:t>
              </w:r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>ompany</w:t>
              </w:r>
              <w:r w:rsidR="003D7DAC">
                <w:rPr>
                  <w:rFonts w:ascii="Arial" w:hAnsi="Arial" w:cs="Arial"/>
                  <w:sz w:val="20"/>
                </w:rPr>
                <w:t xml:space="preserve"> and </w:t>
              </w:r>
            </w:ins>
            <w:ins w:id="23" w:author="Angela Quinn (NESO)" w:date="2024-10-21T12:07:00Z">
              <w:r w:rsidR="003D7DAC">
                <w:rPr>
                  <w:rFonts w:ascii="Arial" w:hAnsi="Arial" w:cs="Arial"/>
                  <w:sz w:val="20"/>
                </w:rPr>
                <w:t xml:space="preserve">the </w:t>
              </w:r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 xml:space="preserve">DNO </w:t>
              </w:r>
              <w:r w:rsidR="003D7DAC">
                <w:rPr>
                  <w:rFonts w:ascii="Arial" w:hAnsi="Arial" w:cs="Arial"/>
                  <w:sz w:val="20"/>
                </w:rPr>
                <w:t xml:space="preserve">and </w:t>
              </w:r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>The Company</w:t>
              </w:r>
              <w:r w:rsidR="003D7DAC">
                <w:rPr>
                  <w:rFonts w:ascii="Arial" w:hAnsi="Arial" w:cs="Arial"/>
                  <w:sz w:val="20"/>
                </w:rPr>
                <w:t xml:space="preserve"> respectively </w:t>
              </w:r>
            </w:ins>
            <w:ins w:id="24" w:author="Angela Quinn (NESO)" w:date="2024-10-21T12:10:00Z">
              <w:r w:rsidR="00497AFE">
                <w:rPr>
                  <w:rFonts w:ascii="Arial" w:hAnsi="Arial" w:cs="Arial"/>
                  <w:sz w:val="20"/>
                </w:rPr>
                <w:t xml:space="preserve">such that the </w:t>
              </w:r>
              <w:r w:rsidR="00497AFE" w:rsidRPr="00497AFE">
                <w:rPr>
                  <w:rFonts w:ascii="Arial" w:hAnsi="Arial" w:cs="Arial"/>
                  <w:b/>
                  <w:bCs/>
                  <w:sz w:val="20"/>
                </w:rPr>
                <w:t>Gate 1 A</w:t>
              </w:r>
            </w:ins>
            <w:ins w:id="25" w:author="Angela Quinn (NESO)" w:date="2024-10-21T12:11:00Z">
              <w:r w:rsidR="00497AFE" w:rsidRPr="00497AFE">
                <w:rPr>
                  <w:rFonts w:ascii="Arial" w:hAnsi="Arial" w:cs="Arial"/>
                  <w:b/>
                  <w:bCs/>
                  <w:sz w:val="20"/>
                </w:rPr>
                <w:t>greements</w:t>
              </w:r>
              <w:r w:rsidR="00497AFE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6" w:author="Angela Quinn (NESO)" w:date="2024-10-21T12:08:00Z">
              <w:r w:rsidR="002B66E9">
                <w:rPr>
                  <w:rFonts w:ascii="Arial" w:hAnsi="Arial" w:cs="Arial"/>
                  <w:sz w:val="20"/>
                </w:rPr>
                <w:t>become</w:t>
              </w:r>
            </w:ins>
            <w:ins w:id="27" w:author="Angela Quinn (NESO)" w:date="2024-10-21T12:09:00Z">
              <w:r w:rsidR="002B66E9">
                <w:rPr>
                  <w:rFonts w:ascii="Arial" w:hAnsi="Arial" w:cs="Arial"/>
                  <w:sz w:val="20"/>
                </w:rPr>
                <w:t xml:space="preserve"> </w:t>
              </w:r>
              <w:r w:rsidR="002B66E9" w:rsidRPr="00497AFE">
                <w:rPr>
                  <w:rFonts w:ascii="Arial" w:hAnsi="Arial" w:cs="Arial"/>
                  <w:b/>
                  <w:bCs/>
                  <w:sz w:val="20"/>
                </w:rPr>
                <w:t>Gate 2 Agreements</w:t>
              </w:r>
              <w:r w:rsidR="00497AFE">
                <w:rPr>
                  <w:rFonts w:ascii="Arial" w:hAnsi="Arial" w:cs="Arial"/>
                  <w:sz w:val="20"/>
                </w:rPr>
                <w:t xml:space="preserve"> </w:t>
              </w:r>
              <w:r w:rsidR="00497AFE" w:rsidRPr="00497AFE">
                <w:rPr>
                  <w:rFonts w:ascii="Arial" w:hAnsi="Arial" w:cs="Arial"/>
                  <w:i/>
                  <w:iCs/>
                  <w:sz w:val="20"/>
                </w:rPr>
                <w:t>– Gate 1 Agreement only</w:t>
              </w:r>
              <w:r w:rsidR="002B66E9">
                <w:rPr>
                  <w:rFonts w:ascii="Arial" w:hAnsi="Arial" w:cs="Arial"/>
                  <w:sz w:val="20"/>
                </w:rPr>
                <w:t>.</w:t>
              </w:r>
              <w:r w:rsidR="00497AFE">
                <w:rPr>
                  <w:rFonts w:ascii="Arial" w:hAnsi="Arial" w:cs="Arial"/>
                  <w:sz w:val="20"/>
                </w:rPr>
                <w:t>]</w:t>
              </w:r>
            </w:ins>
          </w:p>
        </w:tc>
      </w:tr>
      <w:tr w:rsidR="0026501B" w14:paraId="33888F82" w14:textId="77777777">
        <w:tc>
          <w:tcPr>
            <w:tcW w:w="2649" w:type="dxa"/>
          </w:tcPr>
          <w:p w14:paraId="08048ED5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Notice of Reduction</w:t>
            </w:r>
          </w:p>
        </w:tc>
        <w:tc>
          <w:tcPr>
            <w:tcW w:w="5352" w:type="dxa"/>
          </w:tcPr>
          <w:p w14:paraId="31E8300F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notice of that name given by </w:t>
            </w:r>
            <w:r w:rsidRPr="00114F23">
              <w:rPr>
                <w:rFonts w:ascii="Arial" w:hAnsi="Arial" w:cs="Arial"/>
                <w:b/>
                <w:sz w:val="20"/>
              </w:rPr>
              <w:t>The Company</w:t>
            </w:r>
            <w:r w:rsidRPr="00114F23">
              <w:rPr>
                <w:rFonts w:ascii="Arial" w:hAnsi="Arial" w:cs="Arial"/>
                <w:sz w:val="20"/>
              </w:rPr>
              <w:t xml:space="preserve"> to the 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DNO </w:t>
            </w:r>
            <w:r w:rsidRPr="00114F23">
              <w:rPr>
                <w:rFonts w:ascii="Arial" w:hAnsi="Arial" w:cs="Arial"/>
                <w:sz w:val="20"/>
              </w:rPr>
              <w:t>and the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 User</w:t>
            </w:r>
            <w:r w:rsidRPr="00114F23">
              <w:rPr>
                <w:rFonts w:ascii="Arial" w:hAnsi="Arial" w:cs="Arial"/>
                <w:sz w:val="20"/>
              </w:rPr>
              <w:t xml:space="preserve"> pursuant to Clause 7 of the </w:t>
            </w:r>
            <w:r w:rsidRPr="00114F23">
              <w:rPr>
                <w:rFonts w:ascii="Arial" w:hAnsi="Arial" w:cs="Arial"/>
                <w:b/>
                <w:sz w:val="20"/>
              </w:rPr>
              <w:t>DNO Construction Agreement.</w:t>
            </w:r>
          </w:p>
        </w:tc>
      </w:tr>
      <w:tr w:rsidR="0026501B" w14:paraId="34D5BAE0" w14:textId="77777777">
        <w:tc>
          <w:tcPr>
            <w:tcW w:w="2649" w:type="dxa"/>
          </w:tcPr>
          <w:p w14:paraId="18F642D3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Notice of Reduction Effective Date</w:t>
            </w:r>
          </w:p>
        </w:tc>
        <w:tc>
          <w:tcPr>
            <w:tcW w:w="5352" w:type="dxa"/>
          </w:tcPr>
          <w:p w14:paraId="3A6E4EE7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date the amendments proposed by the </w:t>
            </w:r>
            <w:r w:rsidRPr="00114F23">
              <w:rPr>
                <w:rFonts w:ascii="Arial" w:hAnsi="Arial" w:cs="Arial"/>
                <w:b/>
                <w:sz w:val="20"/>
              </w:rPr>
              <w:t>Notice of Reduction</w:t>
            </w:r>
            <w:r w:rsidRPr="00114F23">
              <w:rPr>
                <w:rFonts w:ascii="Arial" w:hAnsi="Arial" w:cs="Arial"/>
                <w:sz w:val="20"/>
              </w:rPr>
              <w:t xml:space="preserve"> take effect.</w:t>
            </w:r>
          </w:p>
        </w:tc>
      </w:tr>
      <w:tr w:rsidR="0026501B" w14:paraId="56E0DD4A" w14:textId="77777777">
        <w:tc>
          <w:tcPr>
            <w:tcW w:w="2649" w:type="dxa"/>
          </w:tcPr>
          <w:p w14:paraId="066EFDBE" w14:textId="77777777" w:rsidR="0026501B" w:rsidRPr="00114F23" w:rsidRDefault="0026501B">
            <w:pPr>
              <w:pStyle w:val="clauseindent"/>
              <w:spacing w:after="200" w:line="360" w:lineRule="auto"/>
              <w:ind w:left="0"/>
              <w:rPr>
                <w:rFonts w:ascii="Arial" w:hAnsi="Arial"/>
                <w:sz w:val="20"/>
              </w:rPr>
            </w:pPr>
            <w:r w:rsidRPr="00114F23">
              <w:rPr>
                <w:rFonts w:ascii="Arial" w:hAnsi="Arial"/>
                <w:b/>
                <w:sz w:val="20"/>
              </w:rPr>
              <w:t>Transmission Reinforcement Works</w:t>
            </w:r>
          </w:p>
        </w:tc>
        <w:tc>
          <w:tcPr>
            <w:tcW w:w="5352" w:type="dxa"/>
          </w:tcPr>
          <w:p w14:paraId="6B0917BF" w14:textId="77777777" w:rsidR="0026501B" w:rsidRPr="00114F23" w:rsidRDefault="0026501B">
            <w:pPr>
              <w:pStyle w:val="clauseindent"/>
              <w:spacing w:after="200" w:line="360" w:lineRule="auto"/>
              <w:ind w:left="0"/>
              <w:jc w:val="both"/>
              <w:rPr>
                <w:rFonts w:ascii="Arial" w:hAnsi="Arial"/>
                <w:sz w:val="20"/>
              </w:rPr>
            </w:pPr>
            <w:r w:rsidRPr="00114F23">
              <w:rPr>
                <w:rFonts w:ascii="Arial" w:hAnsi="Arial"/>
                <w:sz w:val="20"/>
              </w:rPr>
              <w:t xml:space="preserve">those works which in the reasonable opinion of </w:t>
            </w:r>
            <w:r w:rsidRPr="00114F23">
              <w:rPr>
                <w:rFonts w:ascii="Arial" w:hAnsi="Arial"/>
                <w:b/>
                <w:bCs/>
                <w:sz w:val="20"/>
              </w:rPr>
              <w:t xml:space="preserve">The </w:t>
            </w:r>
            <w:r w:rsidRPr="00114F23">
              <w:rPr>
                <w:rFonts w:ascii="Arial" w:hAnsi="Arial"/>
                <w:b/>
                <w:sz w:val="20"/>
              </w:rPr>
              <w:t>Company</w:t>
            </w:r>
            <w:r w:rsidRPr="00114F23">
              <w:rPr>
                <w:rFonts w:ascii="Arial" w:hAnsi="Arial"/>
                <w:sz w:val="20"/>
              </w:rPr>
              <w:t xml:space="preserve"> are necessary to extend or reinforce the </w:t>
            </w:r>
            <w:r>
              <w:rPr>
                <w:rFonts w:ascii="Arial" w:hAnsi="Arial"/>
                <w:b/>
                <w:sz w:val="20"/>
              </w:rPr>
              <w:t>National Electricity Transmission</w:t>
            </w:r>
            <w:r w:rsidRPr="00114F23">
              <w:rPr>
                <w:rFonts w:ascii="Arial" w:hAnsi="Arial"/>
                <w:b/>
                <w:sz w:val="20"/>
              </w:rPr>
              <w:t xml:space="preserve"> System </w:t>
            </w:r>
            <w:proofErr w:type="gramStart"/>
            <w:r>
              <w:rPr>
                <w:rFonts w:ascii="Arial" w:hAnsi="Arial"/>
                <w:b/>
                <w:sz w:val="20"/>
              </w:rPr>
              <w:t>as a consequence of</w:t>
            </w:r>
            <w:proofErr w:type="gramEnd"/>
            <w:r>
              <w:rPr>
                <w:rFonts w:ascii="Arial" w:hAnsi="Arial"/>
                <w:b/>
                <w:sz w:val="20"/>
              </w:rPr>
              <w:t xml:space="preserve"> </w:t>
            </w:r>
            <w:r w:rsidRPr="00114F23">
              <w:rPr>
                <w:rFonts w:ascii="Arial" w:hAnsi="Arial"/>
                <w:sz w:val="20"/>
              </w:rPr>
              <w:t xml:space="preserve">the </w:t>
            </w:r>
            <w:r w:rsidRPr="00114F23">
              <w:rPr>
                <w:rFonts w:ascii="Arial" w:hAnsi="Arial"/>
                <w:b/>
                <w:sz w:val="20"/>
              </w:rPr>
              <w:t>User’s Equipment</w:t>
            </w:r>
            <w:r w:rsidRPr="00114F23">
              <w:rPr>
                <w:rFonts w:ascii="Arial" w:hAnsi="Arial"/>
                <w:sz w:val="20"/>
              </w:rPr>
              <w:t xml:space="preserve"> being </w:t>
            </w:r>
            <w:r w:rsidRPr="00114F23">
              <w:rPr>
                <w:rFonts w:ascii="Arial" w:hAnsi="Arial"/>
                <w:b/>
                <w:sz w:val="20"/>
              </w:rPr>
              <w:t xml:space="preserve">Energised </w:t>
            </w:r>
            <w:r w:rsidRPr="00114F23">
              <w:rPr>
                <w:rFonts w:ascii="Arial" w:hAnsi="Arial"/>
                <w:sz w:val="20"/>
              </w:rPr>
              <w:t>specified in Appendix H.</w:t>
            </w:r>
          </w:p>
        </w:tc>
      </w:tr>
      <w:tr w:rsidR="0026501B" w14:paraId="613E9944" w14:textId="77777777">
        <w:tc>
          <w:tcPr>
            <w:tcW w:w="2649" w:type="dxa"/>
          </w:tcPr>
          <w:p w14:paraId="0B965719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User’s Capacity</w:t>
            </w:r>
          </w:p>
        </w:tc>
        <w:tc>
          <w:tcPr>
            <w:tcW w:w="5352" w:type="dxa"/>
          </w:tcPr>
          <w:p w14:paraId="21980D2F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MW [export] figure specified in the </w:t>
            </w:r>
            <w:r w:rsidRPr="00114F23">
              <w:rPr>
                <w:rFonts w:ascii="Arial" w:hAnsi="Arial" w:cs="Arial"/>
                <w:b/>
                <w:sz w:val="20"/>
              </w:rPr>
              <w:t>User’s</w:t>
            </w:r>
            <w:r w:rsidRPr="00114F23">
              <w:rPr>
                <w:rFonts w:ascii="Arial" w:hAnsi="Arial" w:cs="Arial"/>
                <w:sz w:val="20"/>
              </w:rPr>
              <w:t xml:space="preserve"> </w:t>
            </w:r>
            <w:r w:rsidRPr="00114F23">
              <w:rPr>
                <w:rFonts w:ascii="Arial" w:hAnsi="Arial" w:cs="Arial"/>
                <w:b/>
                <w:sz w:val="20"/>
              </w:rPr>
              <w:t>Data</w:t>
            </w:r>
            <w:r w:rsidRPr="00114F23">
              <w:rPr>
                <w:rFonts w:ascii="Arial" w:hAnsi="Arial" w:cs="Arial"/>
                <w:sz w:val="20"/>
              </w:rPr>
              <w:t>.</w:t>
            </w:r>
          </w:p>
        </w:tc>
      </w:tr>
      <w:tr w:rsidR="0026501B" w14:paraId="7B27B498" w14:textId="77777777">
        <w:tc>
          <w:tcPr>
            <w:tcW w:w="2649" w:type="dxa"/>
          </w:tcPr>
          <w:p w14:paraId="398AB3B3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User’s Data</w:t>
            </w:r>
          </w:p>
        </w:tc>
        <w:tc>
          <w:tcPr>
            <w:tcW w:w="5352" w:type="dxa"/>
          </w:tcPr>
          <w:p w14:paraId="191CA662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data submitted by the </w:t>
            </w:r>
            <w:r w:rsidRPr="00114F23">
              <w:rPr>
                <w:rFonts w:ascii="Arial" w:hAnsi="Arial" w:cs="Arial"/>
                <w:b/>
                <w:sz w:val="20"/>
              </w:rPr>
              <w:t>User</w:t>
            </w:r>
            <w:r w:rsidRPr="00114F23">
              <w:rPr>
                <w:rFonts w:ascii="Arial" w:hAnsi="Arial" w:cs="Arial"/>
                <w:sz w:val="20"/>
              </w:rPr>
              <w:t xml:space="preserve"> and set out in Appendix A to the </w:t>
            </w:r>
            <w:r w:rsidRPr="00114F23">
              <w:rPr>
                <w:rFonts w:ascii="Arial" w:hAnsi="Arial" w:cs="Arial"/>
                <w:b/>
                <w:sz w:val="20"/>
              </w:rPr>
              <w:t>BELLA</w:t>
            </w:r>
            <w:r w:rsidRPr="00114F23">
              <w:rPr>
                <w:rFonts w:ascii="Arial" w:hAnsi="Arial" w:cs="Arial"/>
                <w:sz w:val="20"/>
              </w:rPr>
              <w:t xml:space="preserve"> against which the effect on the </w:t>
            </w:r>
            <w:r>
              <w:rPr>
                <w:rFonts w:ascii="Arial" w:hAnsi="Arial" w:cs="Arial"/>
                <w:b/>
                <w:sz w:val="20"/>
              </w:rPr>
              <w:t>National Electricity Transmission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 System</w:t>
            </w:r>
            <w:r w:rsidRPr="00114F23">
              <w:rPr>
                <w:rFonts w:ascii="Arial" w:hAnsi="Arial" w:cs="Arial"/>
                <w:sz w:val="20"/>
              </w:rPr>
              <w:t xml:space="preserve"> of the </w:t>
            </w:r>
            <w:r w:rsidRPr="00114F23">
              <w:rPr>
                <w:rFonts w:ascii="Arial" w:hAnsi="Arial" w:cs="Arial"/>
                <w:b/>
                <w:sz w:val="20"/>
              </w:rPr>
              <w:t>User’s</w:t>
            </w:r>
            <w:r w:rsidRPr="00114F23">
              <w:rPr>
                <w:rFonts w:ascii="Arial" w:hAnsi="Arial" w:cs="Arial"/>
                <w:sz w:val="20"/>
              </w:rPr>
              <w:t xml:space="preserve"> connection to the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 Distribution System</w:t>
            </w:r>
            <w:r w:rsidRPr="00114F23">
              <w:rPr>
                <w:rFonts w:ascii="Arial" w:hAnsi="Arial" w:cs="Arial"/>
                <w:sz w:val="20"/>
              </w:rPr>
              <w:t xml:space="preserve"> has been assessed. </w:t>
            </w:r>
          </w:p>
        </w:tc>
      </w:tr>
      <w:tr w:rsidR="006E1C43" w14:paraId="5648E042" w14:textId="77777777">
        <w:tc>
          <w:tcPr>
            <w:tcW w:w="2649" w:type="dxa"/>
          </w:tcPr>
          <w:p w14:paraId="3D4837DC" w14:textId="77777777" w:rsidR="006E1C43" w:rsidRPr="006E1C43" w:rsidRDefault="006E1C43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6E1C43">
              <w:rPr>
                <w:rFonts w:ascii="Arial" w:hAnsi="Arial" w:cs="Arial"/>
                <w:b/>
                <w:sz w:val="20"/>
              </w:rPr>
              <w:t>Wider Transmission Reinforcement Works</w:t>
            </w:r>
          </w:p>
        </w:tc>
        <w:tc>
          <w:tcPr>
            <w:tcW w:w="5352" w:type="dxa"/>
          </w:tcPr>
          <w:p w14:paraId="1693CA84" w14:textId="77777777" w:rsidR="006E1C43" w:rsidRPr="006E1C43" w:rsidRDefault="006E1C43" w:rsidP="002215F6">
            <w:pPr>
              <w:jc w:val="both"/>
              <w:rPr>
                <w:rFonts w:ascii="Arial" w:hAnsi="Arial" w:cs="Arial"/>
                <w:sz w:val="20"/>
              </w:rPr>
            </w:pPr>
            <w:r w:rsidRPr="006E1C43">
              <w:rPr>
                <w:rFonts w:ascii="Arial" w:hAnsi="Arial" w:cs="Arial"/>
                <w:sz w:val="20"/>
              </w:rPr>
              <w:t xml:space="preserve">those elements of the </w:t>
            </w:r>
            <w:r w:rsidRPr="006E1C43">
              <w:rPr>
                <w:rFonts w:ascii="Arial" w:hAnsi="Arial" w:cs="Arial"/>
                <w:b/>
                <w:sz w:val="20"/>
              </w:rPr>
              <w:t>Transmission Reinforcement Works</w:t>
            </w:r>
            <w:r w:rsidRPr="006E1C43">
              <w:rPr>
                <w:rFonts w:ascii="Arial" w:hAnsi="Arial" w:cs="Arial"/>
                <w:sz w:val="20"/>
              </w:rPr>
              <w:t xml:space="preserve"> which are not required to be completed prior to the </w:t>
            </w:r>
            <w:r w:rsidRPr="006E1C43">
              <w:rPr>
                <w:rFonts w:ascii="Arial" w:hAnsi="Arial" w:cs="Arial"/>
                <w:b/>
                <w:sz w:val="20"/>
              </w:rPr>
              <w:t xml:space="preserve">User’s Equipment </w:t>
            </w:r>
            <w:r w:rsidRPr="006E1C43">
              <w:rPr>
                <w:rFonts w:ascii="Arial" w:hAnsi="Arial" w:cs="Arial"/>
                <w:sz w:val="20"/>
              </w:rPr>
              <w:t xml:space="preserve">being </w:t>
            </w:r>
            <w:r w:rsidRPr="006E1C43">
              <w:rPr>
                <w:rFonts w:ascii="Arial" w:hAnsi="Arial" w:cs="Arial"/>
                <w:b/>
                <w:sz w:val="20"/>
              </w:rPr>
              <w:t>Energised</w:t>
            </w:r>
            <w:r w:rsidRPr="006E1C43">
              <w:rPr>
                <w:rFonts w:ascii="Arial" w:hAnsi="Arial" w:cs="Arial"/>
                <w:sz w:val="20"/>
              </w:rPr>
              <w:t xml:space="preserve"> and specified in Appendix H Part 2.</w:t>
            </w:r>
          </w:p>
          <w:p w14:paraId="3ECCEA64" w14:textId="77777777" w:rsidR="006E1C43" w:rsidRPr="006E1C43" w:rsidRDefault="006E1C43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44D02D53" w14:textId="77777777" w:rsidR="00AF0562" w:rsidRDefault="00AF0562">
      <w:pPr>
        <w:pStyle w:val="clauseindent"/>
        <w:spacing w:after="200" w:line="360" w:lineRule="auto"/>
        <w:ind w:left="720"/>
        <w:rPr>
          <w:rFonts w:ascii="Arial" w:hAnsi="Arial"/>
          <w:sz w:val="20"/>
        </w:rPr>
      </w:pPr>
    </w:p>
    <w:p w14:paraId="0167B1D5" w14:textId="3D682F0F" w:rsidR="00AF0562" w:rsidRDefault="00AF0562">
      <w:pPr>
        <w:pStyle w:val="Heading2"/>
        <w:spacing w:before="0"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 Bold" w:hAnsi="Arial Bold"/>
          <w:caps/>
          <w:sz w:val="20"/>
        </w:rPr>
        <w:t xml:space="preserve">conditions precedent and </w:t>
      </w:r>
      <w:r>
        <w:rPr>
          <w:rFonts w:ascii="Arial" w:hAnsi="Arial"/>
          <w:sz w:val="20"/>
        </w:rPr>
        <w:t>COMMENCEMENT</w:t>
      </w:r>
    </w:p>
    <w:p w14:paraId="021DE258" w14:textId="77777777" w:rsidR="00AF0562" w:rsidRDefault="00AF0562">
      <w:pPr>
        <w:pStyle w:val="Heading3"/>
        <w:numPr>
          <w:ilvl w:val="0"/>
          <w:numId w:val="0"/>
        </w:numPr>
        <w:spacing w:line="360" w:lineRule="auto"/>
        <w:ind w:left="720" w:hanging="72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>2.1</w:t>
      </w:r>
      <w:r>
        <w:rPr>
          <w:rFonts w:ascii="Arial (PCL6)" w:hAnsi="Arial (PCL6)"/>
          <w:sz w:val="20"/>
        </w:rPr>
        <w:tab/>
        <w:t xml:space="preserve">The rights and obligations of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and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pursuant to this </w:t>
      </w:r>
      <w:r>
        <w:rPr>
          <w:rFonts w:ascii="Arial (PCL6)" w:hAnsi="Arial (PCL6)"/>
          <w:b/>
          <w:sz w:val="20"/>
        </w:rPr>
        <w:t>BELLA</w:t>
      </w:r>
      <w:r>
        <w:rPr>
          <w:rFonts w:ascii="Arial (PCL6)" w:hAnsi="Arial (PCL6)"/>
          <w:sz w:val="20"/>
        </w:rPr>
        <w:t xml:space="preserve"> are subject to the following conditions precedent having been fulfilled before such rights and obligations arise:</w:t>
      </w:r>
    </w:p>
    <w:p w14:paraId="4F80F2A8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ab/>
        <w:t>2.1.1</w:t>
      </w:r>
      <w:r>
        <w:rPr>
          <w:rFonts w:ascii="Arial (PCL6)" w:hAnsi="Arial (PCL6)"/>
          <w:sz w:val="20"/>
        </w:rPr>
        <w:tab/>
        <w:t xml:space="preserve">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having provided (in a form reasonably satisfactory to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) proof of having entered into a </w:t>
      </w:r>
      <w:r>
        <w:rPr>
          <w:rFonts w:ascii="Arial (PCL6)" w:hAnsi="Arial (PCL6)"/>
          <w:b/>
          <w:sz w:val="20"/>
        </w:rPr>
        <w:t>Distribution Agreement</w:t>
      </w:r>
      <w:r>
        <w:rPr>
          <w:rFonts w:ascii="Arial (PCL6)" w:hAnsi="Arial (PCL6)"/>
          <w:sz w:val="20"/>
        </w:rPr>
        <w:t xml:space="preserve"> with the owner/operator of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>; and</w:t>
      </w:r>
    </w:p>
    <w:p w14:paraId="20E9EE36" w14:textId="03F2F5F8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ab/>
        <w:t>2.1.2</w:t>
      </w:r>
      <w:r>
        <w:rPr>
          <w:rFonts w:ascii="Arial (PCL6)" w:hAnsi="Arial (PCL6)"/>
          <w:sz w:val="20"/>
        </w:rPr>
        <w:tab/>
        <w:t xml:space="preserve">of the acceptance by the owner/operator of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 xml:space="preserve"> of any necessary </w:t>
      </w:r>
      <w:r>
        <w:rPr>
          <w:rFonts w:ascii="Arial (PCL6)" w:hAnsi="Arial (PCL6)"/>
          <w:b/>
          <w:sz w:val="20"/>
        </w:rPr>
        <w:t>Modification Offer</w:t>
      </w:r>
      <w:r>
        <w:rPr>
          <w:rFonts w:ascii="Arial (PCL6)" w:hAnsi="Arial (PCL6)"/>
          <w:sz w:val="20"/>
        </w:rPr>
        <w:t xml:space="preserve"> relevant to the </w:t>
      </w:r>
      <w:r>
        <w:rPr>
          <w:rFonts w:ascii="Arial (PCL6)" w:hAnsi="Arial (PCL6)"/>
          <w:b/>
          <w:sz w:val="20"/>
        </w:rPr>
        <w:t>Embedded Power Station</w:t>
      </w:r>
      <w:r>
        <w:rPr>
          <w:rFonts w:ascii="Arial (PCL6)" w:hAnsi="Arial (PCL6)"/>
          <w:sz w:val="20"/>
        </w:rPr>
        <w:t>;</w:t>
      </w:r>
      <w:ins w:id="28" w:author="Angela Quinn (NESO)" w:date="2024-10-21T11:59:00Z">
        <w:r w:rsidR="00056C93">
          <w:rPr>
            <w:rFonts w:ascii="Arial (PCL6)" w:hAnsi="Arial (PCL6)"/>
            <w:sz w:val="20"/>
          </w:rPr>
          <w:t xml:space="preserve"> and</w:t>
        </w:r>
      </w:ins>
    </w:p>
    <w:p w14:paraId="2551951C" w14:textId="77777777" w:rsidR="00056C93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ins w:id="29" w:author="Angela Quinn (NESO)" w:date="2024-10-21T11:59:00Z"/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ab/>
        <w:t>2.1.3</w:t>
      </w:r>
      <w:r>
        <w:rPr>
          <w:rFonts w:ascii="Arial (PCL6)" w:hAnsi="Arial (PCL6)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and / or the </w:t>
      </w:r>
      <w:r>
        <w:rPr>
          <w:rFonts w:ascii="Arial (PCL6)" w:hAnsi="Arial (PCL6)"/>
          <w:b/>
          <w:sz w:val="20"/>
        </w:rPr>
        <w:t>Users</w:t>
      </w:r>
      <w:r>
        <w:rPr>
          <w:rFonts w:ascii="Arial (PCL6)" w:hAnsi="Arial (PCL6)"/>
          <w:sz w:val="20"/>
        </w:rPr>
        <w:t xml:space="preserve"> as appropriate having received the derogations [if any] required in respect of the Grid Code</w:t>
      </w:r>
      <w:ins w:id="30" w:author="Angela Quinn (NESO)" w:date="2024-10-21T11:59:00Z">
        <w:r w:rsidR="00056C93">
          <w:rPr>
            <w:rFonts w:ascii="Arial (PCL6)" w:hAnsi="Arial (PCL6)"/>
            <w:sz w:val="20"/>
          </w:rPr>
          <w:t>; and</w:t>
        </w:r>
      </w:ins>
    </w:p>
    <w:p w14:paraId="49644A4F" w14:textId="3C64131C" w:rsidR="00AF0562" w:rsidRDefault="00056C93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rFonts w:ascii="Arial (PCL6)" w:hAnsi="Arial (PCL6)"/>
          <w:sz w:val="20"/>
        </w:rPr>
      </w:pPr>
      <w:ins w:id="31" w:author="Angela Quinn (NESO)" w:date="2024-10-21T11:59:00Z">
        <w:r>
          <w:rPr>
            <w:rFonts w:ascii="Arial (PCL6)" w:hAnsi="Arial (PCL6)"/>
            <w:sz w:val="20"/>
          </w:rPr>
          <w:tab/>
        </w:r>
        <w:r w:rsidR="005E7B1C">
          <w:rPr>
            <w:rFonts w:ascii="Arial (PCL6)" w:hAnsi="Arial (PCL6)"/>
            <w:sz w:val="20"/>
          </w:rPr>
          <w:t>[2.</w:t>
        </w:r>
      </w:ins>
      <w:ins w:id="32" w:author="Angela Quinn (NESO)" w:date="2024-10-21T12:00:00Z">
        <w:r w:rsidR="005E7B1C">
          <w:rPr>
            <w:rFonts w:ascii="Arial (PCL6)" w:hAnsi="Arial (PCL6)"/>
            <w:sz w:val="20"/>
          </w:rPr>
          <w:t>1.4</w:t>
        </w:r>
        <w:r w:rsidR="005E7B1C">
          <w:rPr>
            <w:rFonts w:ascii="Arial (PCL6)" w:hAnsi="Arial (PCL6)"/>
            <w:sz w:val="20"/>
          </w:rPr>
          <w:tab/>
        </w:r>
        <w:r w:rsidR="00FA381A">
          <w:rPr>
            <w:rFonts w:ascii="Arial (PCL6)" w:hAnsi="Arial (PCL6)"/>
            <w:sz w:val="20"/>
          </w:rPr>
          <w:t>Th</w:t>
        </w:r>
      </w:ins>
      <w:ins w:id="33" w:author="Angela Quinn (NESO)" w:date="2024-10-21T12:01:00Z">
        <w:r w:rsidR="00FA381A">
          <w:rPr>
            <w:rFonts w:ascii="Arial (PCL6)" w:hAnsi="Arial (PCL6)"/>
            <w:sz w:val="20"/>
          </w:rPr>
          <w:t xml:space="preserve">e </w:t>
        </w:r>
        <w:r w:rsidR="00FA381A" w:rsidRPr="00E153EE">
          <w:rPr>
            <w:rFonts w:ascii="Arial (PCL6)" w:hAnsi="Arial (PCL6)"/>
            <w:b/>
            <w:bCs/>
            <w:sz w:val="20"/>
          </w:rPr>
          <w:t>Gate 2 Agreements</w:t>
        </w:r>
        <w:r w:rsidR="00FA381A">
          <w:rPr>
            <w:rFonts w:ascii="Arial (PCL6)" w:hAnsi="Arial (PCL6)"/>
            <w:sz w:val="20"/>
          </w:rPr>
          <w:t xml:space="preserve"> having been entered into</w:t>
        </w:r>
        <w:r w:rsidR="00446948">
          <w:rPr>
            <w:rFonts w:ascii="Arial (PCL6)" w:hAnsi="Arial (PCL6)"/>
            <w:sz w:val="20"/>
          </w:rPr>
          <w:t xml:space="preserve"> </w:t>
        </w:r>
        <w:r w:rsidR="00FA381A">
          <w:rPr>
            <w:rFonts w:ascii="Arial (PCL6)" w:hAnsi="Arial (PCL6)"/>
            <w:sz w:val="20"/>
          </w:rPr>
          <w:t xml:space="preserve">- </w:t>
        </w:r>
        <w:r w:rsidR="00446948" w:rsidRPr="00E153EE">
          <w:rPr>
            <w:rFonts w:ascii="Arial (PCL6)" w:hAnsi="Arial (PCL6)"/>
            <w:b/>
            <w:bCs/>
            <w:sz w:val="20"/>
          </w:rPr>
          <w:t>Gate 1 Agreements</w:t>
        </w:r>
        <w:r w:rsidR="00446948">
          <w:rPr>
            <w:rFonts w:ascii="Arial (PCL6)" w:hAnsi="Arial (PCL6)"/>
            <w:sz w:val="20"/>
          </w:rPr>
          <w:t xml:space="preserve"> </w:t>
        </w:r>
      </w:ins>
      <w:ins w:id="34" w:author="Angela Quinn (NESO)" w:date="2024-10-21T12:02:00Z">
        <w:r w:rsidR="00E153EE">
          <w:rPr>
            <w:rFonts w:ascii="Arial (PCL6)" w:hAnsi="Arial (PCL6)"/>
            <w:sz w:val="20"/>
          </w:rPr>
          <w:t xml:space="preserve">with/without </w:t>
        </w:r>
        <w:r w:rsidR="00E153EE" w:rsidRPr="00E153EE">
          <w:rPr>
            <w:rFonts w:ascii="Arial (PCL6)" w:hAnsi="Arial (PCL6)"/>
            <w:b/>
            <w:bCs/>
            <w:sz w:val="20"/>
          </w:rPr>
          <w:t>Reservation</w:t>
        </w:r>
        <w:r w:rsidR="00E153EE">
          <w:rPr>
            <w:rFonts w:ascii="Arial (PCL6)" w:hAnsi="Arial (PCL6)"/>
            <w:sz w:val="20"/>
          </w:rPr>
          <w:t xml:space="preserve"> </w:t>
        </w:r>
      </w:ins>
      <w:ins w:id="35" w:author="Angela Quinn (NESO)" w:date="2024-10-21T12:01:00Z">
        <w:r w:rsidR="00446948">
          <w:rPr>
            <w:rFonts w:ascii="Arial (PCL6)" w:hAnsi="Arial (PCL6)"/>
            <w:sz w:val="20"/>
          </w:rPr>
          <w:t>only</w:t>
        </w:r>
      </w:ins>
      <w:ins w:id="36" w:author="Angela Quinn (NESO)" w:date="2024-10-21T12:03:00Z">
        <w:r w:rsidR="00E153EE">
          <w:rPr>
            <w:rFonts w:ascii="Arial (PCL6)" w:hAnsi="Arial (PCL6)"/>
            <w:sz w:val="20"/>
          </w:rPr>
          <w:t>]</w:t>
        </w:r>
      </w:ins>
      <w:r w:rsidR="00AF0562">
        <w:rPr>
          <w:rFonts w:ascii="Arial (PCL6)" w:hAnsi="Arial (PCL6)"/>
          <w:sz w:val="20"/>
        </w:rPr>
        <w:t>.</w:t>
      </w:r>
      <w:ins w:id="37" w:author="Angela Quinn (NESO)" w:date="2024-10-21T12:00:00Z">
        <w:r w:rsidR="00FA381A">
          <w:rPr>
            <w:rFonts w:ascii="Arial (PCL6)" w:hAnsi="Arial (PCL6)"/>
            <w:sz w:val="20"/>
          </w:rPr>
          <w:t xml:space="preserve"> </w:t>
        </w:r>
      </w:ins>
    </w:p>
    <w:p w14:paraId="2783977C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>2.2</w:t>
      </w:r>
      <w:r>
        <w:rPr>
          <w:rFonts w:ascii="Arial (PCL6)" w:hAnsi="Arial (PCL6)"/>
          <w:sz w:val="20"/>
        </w:rPr>
        <w:tab/>
        <w:t xml:space="preserve">If the conditions precedent have not been fulfilled, in the case of 2.1.1 and 2.1.3 within 6 months of the date hereof, and in the case of 2.1.2 within 3 months of the date of receipt by the owner/operator of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 xml:space="preserve"> of the </w:t>
      </w:r>
      <w:r>
        <w:rPr>
          <w:rFonts w:ascii="Arial (PCL6)" w:hAnsi="Arial (PCL6)"/>
          <w:b/>
          <w:sz w:val="20"/>
        </w:rPr>
        <w:t>Modification Offer</w:t>
      </w:r>
      <w:r>
        <w:rPr>
          <w:rFonts w:ascii="Arial (PCL6)" w:hAnsi="Arial (PCL6)"/>
          <w:sz w:val="20"/>
        </w:rPr>
        <w:t xml:space="preserve">,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or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may rescind this </w:t>
      </w:r>
      <w:r>
        <w:rPr>
          <w:rFonts w:ascii="Arial (PCL6)" w:hAnsi="Arial (PCL6)"/>
          <w:b/>
          <w:sz w:val="20"/>
        </w:rPr>
        <w:t>BELLA</w:t>
      </w:r>
      <w:r>
        <w:rPr>
          <w:rFonts w:ascii="Arial (PCL6)" w:hAnsi="Arial (PCL6)"/>
          <w:sz w:val="20"/>
        </w:rPr>
        <w:t xml:space="preserve"> by giving to the other notice to that effect in which event all rights and liabilities of the parties hereunder and under the </w:t>
      </w:r>
      <w:r>
        <w:rPr>
          <w:rFonts w:ascii="Arial (PCL6)" w:hAnsi="Arial (PCL6)"/>
          <w:b/>
          <w:sz w:val="20"/>
        </w:rPr>
        <w:t>CUSC</w:t>
      </w:r>
      <w:r>
        <w:rPr>
          <w:rFonts w:ascii="Arial (PCL6)" w:hAnsi="Arial (PCL6)"/>
          <w:sz w:val="20"/>
        </w:rPr>
        <w:t xml:space="preserve"> in relation to this </w:t>
      </w:r>
      <w:r>
        <w:rPr>
          <w:rFonts w:ascii="Arial (PCL6)" w:hAnsi="Arial (PCL6)"/>
          <w:b/>
          <w:sz w:val="20"/>
        </w:rPr>
        <w:t>Embedded Power Station</w:t>
      </w:r>
      <w:r>
        <w:rPr>
          <w:rFonts w:ascii="Arial (PCL6)" w:hAnsi="Arial (PCL6)"/>
          <w:sz w:val="20"/>
        </w:rPr>
        <w:t xml:space="preserve"> shall cease.</w:t>
      </w:r>
    </w:p>
    <w:p w14:paraId="7E574144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2.3</w:t>
      </w:r>
      <w:r>
        <w:rPr>
          <w:rFonts w:ascii="Arial" w:hAnsi="Arial"/>
          <w:sz w:val="20"/>
        </w:rPr>
        <w:tab/>
        <w:t xml:space="preserve">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shall commence on [</w:t>
      </w:r>
      <w:proofErr w:type="gramStart"/>
      <w:r>
        <w:rPr>
          <w:rFonts w:ascii="Arial" w:hAnsi="Arial"/>
          <w:sz w:val="20"/>
        </w:rPr>
        <w:tab/>
        <w:t xml:space="preserve">  </w:t>
      </w:r>
      <w:r>
        <w:rPr>
          <w:rFonts w:ascii="Arial" w:hAnsi="Arial"/>
          <w:sz w:val="20"/>
        </w:rPr>
        <w:tab/>
      </w:r>
      <w:proofErr w:type="gramEnd"/>
      <w:r>
        <w:rPr>
          <w:rFonts w:ascii="Arial" w:hAnsi="Arial"/>
          <w:sz w:val="20"/>
        </w:rPr>
        <w:t xml:space="preserve">].  </w:t>
      </w:r>
    </w:p>
    <w:p w14:paraId="746FCA02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2.4</w:t>
      </w:r>
      <w:r>
        <w:rPr>
          <w:rFonts w:ascii="Arial" w:hAnsi="Arial"/>
          <w:sz w:val="20"/>
        </w:rPr>
        <w:tab/>
        <w:t xml:space="preserve">It is a condition of this </w:t>
      </w:r>
      <w:r>
        <w:rPr>
          <w:rFonts w:ascii="Arial" w:hAnsi="Arial"/>
          <w:b/>
          <w:sz w:val="20"/>
        </w:rPr>
        <w:t>Agreement</w:t>
      </w:r>
      <w:r>
        <w:rPr>
          <w:rFonts w:ascii="Arial" w:hAnsi="Arial"/>
          <w:sz w:val="20"/>
        </w:rPr>
        <w:t xml:space="preserve"> that the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is </w:t>
      </w:r>
      <w:r>
        <w:rPr>
          <w:rFonts w:ascii="Arial" w:hAnsi="Arial"/>
          <w:b/>
          <w:sz w:val="20"/>
        </w:rPr>
        <w:t>SMRS</w:t>
      </w:r>
      <w:r>
        <w:rPr>
          <w:rFonts w:ascii="Arial" w:hAnsi="Arial"/>
          <w:sz w:val="20"/>
        </w:rPr>
        <w:t xml:space="preserve"> registered (or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 xml:space="preserve"> registered by a </w:t>
      </w:r>
      <w:r>
        <w:rPr>
          <w:rFonts w:ascii="Arial" w:hAnsi="Arial"/>
          <w:b/>
          <w:sz w:val="20"/>
        </w:rPr>
        <w:t>Supplier</w:t>
      </w:r>
      <w:r>
        <w:rPr>
          <w:rFonts w:ascii="Arial" w:hAnsi="Arial"/>
          <w:sz w:val="20"/>
        </w:rPr>
        <w:t xml:space="preserve">) in the </w:t>
      </w:r>
      <w:r>
        <w:rPr>
          <w:rFonts w:ascii="Arial" w:hAnsi="Arial"/>
          <w:b/>
          <w:sz w:val="20"/>
        </w:rPr>
        <w:t>BSC</w:t>
      </w:r>
      <w:r>
        <w:rPr>
          <w:rFonts w:ascii="Arial" w:hAnsi="Arial"/>
          <w:sz w:val="20"/>
        </w:rPr>
        <w:t xml:space="preserve">.  If, at any time the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ceases to be </w:t>
      </w:r>
      <w:r>
        <w:rPr>
          <w:rFonts w:ascii="Arial" w:hAnsi="Arial"/>
          <w:b/>
          <w:sz w:val="20"/>
        </w:rPr>
        <w:t>SMRS</w:t>
      </w:r>
      <w:r>
        <w:rPr>
          <w:rFonts w:ascii="Arial" w:hAnsi="Arial"/>
          <w:sz w:val="20"/>
        </w:rPr>
        <w:t xml:space="preserve"> registered (or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 xml:space="preserve"> registered by a </w:t>
      </w:r>
      <w:r>
        <w:rPr>
          <w:rFonts w:ascii="Arial" w:hAnsi="Arial"/>
          <w:b/>
          <w:sz w:val="20"/>
        </w:rPr>
        <w:t>Supplier</w:t>
      </w:r>
      <w:r>
        <w:rPr>
          <w:rFonts w:ascii="Arial" w:hAnsi="Arial"/>
          <w:sz w:val="20"/>
        </w:rPr>
        <w:t xml:space="preserve">) and becomes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 xml:space="preserve"> registered other than by a </w:t>
      </w:r>
      <w:r>
        <w:rPr>
          <w:rFonts w:ascii="Arial" w:hAnsi="Arial"/>
          <w:b/>
          <w:sz w:val="20"/>
        </w:rPr>
        <w:t>Supplier</w:t>
      </w:r>
      <w:r>
        <w:rPr>
          <w:rFonts w:ascii="Arial" w:hAnsi="Arial"/>
          <w:sz w:val="20"/>
        </w:rPr>
        <w:t xml:space="preserve"> then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hereby undertakes to forthwith apply for and enter into a </w:t>
      </w:r>
      <w:r>
        <w:rPr>
          <w:rFonts w:ascii="Arial" w:hAnsi="Arial"/>
          <w:b/>
          <w:sz w:val="20"/>
        </w:rPr>
        <w:t>Bilateral Embedded Generation Agreement</w:t>
      </w:r>
      <w:r>
        <w:rPr>
          <w:rFonts w:ascii="Arial" w:hAnsi="Arial"/>
          <w:sz w:val="20"/>
        </w:rPr>
        <w:t>.</w:t>
      </w:r>
    </w:p>
    <w:p w14:paraId="7FA595C0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</w:t>
      </w:r>
      <w:r>
        <w:rPr>
          <w:rFonts w:ascii="Arial" w:hAnsi="Arial"/>
          <w:b/>
          <w:sz w:val="20"/>
        </w:rPr>
        <w:tab/>
        <w:t>THE SITE OF CONNECTION TO THE DISTRIBUTION SYSTEM</w:t>
      </w:r>
    </w:p>
    <w:p w14:paraId="0E6EDDAA" w14:textId="77777777" w:rsidR="00AF0562" w:rsidRDefault="00AF0562">
      <w:pPr>
        <w:pStyle w:val="clauseindent"/>
        <w:spacing w:after="200" w:line="360" w:lineRule="auto"/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site of </w:t>
      </w:r>
      <w:r>
        <w:rPr>
          <w:rFonts w:ascii="Arial" w:hAnsi="Arial"/>
          <w:b/>
          <w:sz w:val="20"/>
        </w:rPr>
        <w:t xml:space="preserve">Connection </w:t>
      </w:r>
      <w:r>
        <w:rPr>
          <w:rFonts w:ascii="Arial" w:hAnsi="Arial"/>
          <w:sz w:val="20"/>
        </w:rPr>
        <w:t xml:space="preserve">of the </w:t>
      </w:r>
      <w:r>
        <w:rPr>
          <w:rFonts w:ascii="Arial" w:hAnsi="Arial"/>
          <w:b/>
          <w:sz w:val="20"/>
        </w:rPr>
        <w:t xml:space="preserve">EELPS </w:t>
      </w:r>
      <w:r>
        <w:rPr>
          <w:rFonts w:ascii="Arial" w:hAnsi="Arial"/>
          <w:sz w:val="20"/>
        </w:rPr>
        <w:t xml:space="preserve">to the </w:t>
      </w:r>
      <w:r>
        <w:rPr>
          <w:rFonts w:ascii="Arial" w:hAnsi="Arial"/>
          <w:b/>
          <w:sz w:val="20"/>
        </w:rPr>
        <w:t xml:space="preserve">Distribution System </w:t>
      </w:r>
      <w:r>
        <w:rPr>
          <w:rFonts w:ascii="Arial" w:hAnsi="Arial"/>
          <w:sz w:val="20"/>
        </w:rPr>
        <w:t xml:space="preserve">to which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relates is more particularly described in Appendix A. </w:t>
      </w:r>
    </w:p>
    <w:p w14:paraId="4E3A806C" w14:textId="77777777" w:rsidR="00AF0562" w:rsidRDefault="00AF0562">
      <w:pPr>
        <w:pStyle w:val="BodyText"/>
        <w:spacing w:after="200" w:line="360" w:lineRule="auto"/>
        <w:ind w:left="720" w:hanging="720"/>
        <w:rPr>
          <w:rFonts w:ascii="Arial Bold" w:hAnsi="Arial Bold"/>
          <w:caps/>
          <w:sz w:val="20"/>
        </w:rPr>
      </w:pPr>
      <w:r>
        <w:rPr>
          <w:rFonts w:ascii="Arial" w:hAnsi="Arial"/>
          <w:b/>
          <w:sz w:val="20"/>
        </w:rPr>
        <w:t>4.</w:t>
      </w:r>
      <w:r>
        <w:rPr>
          <w:rFonts w:ascii="Arial" w:hAnsi="Arial"/>
          <w:sz w:val="20"/>
        </w:rPr>
        <w:tab/>
      </w:r>
      <w:r>
        <w:rPr>
          <w:rFonts w:ascii="Arial Bold" w:hAnsi="Arial Bold"/>
          <w:b/>
          <w:caps/>
          <w:sz w:val="20"/>
        </w:rPr>
        <w:t>outages</w:t>
      </w:r>
    </w:p>
    <w:p w14:paraId="355D9BE2" w14:textId="77777777" w:rsidR="00AF0562" w:rsidRDefault="00AF0562">
      <w:pPr>
        <w:pStyle w:val="BodyText"/>
        <w:spacing w:after="200" w:line="360" w:lineRule="auto"/>
        <w:ind w:left="72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 xml:space="preserve">Subject to the provisions of the </w:t>
      </w:r>
      <w:r>
        <w:rPr>
          <w:rFonts w:ascii="Arial (PCL6)" w:hAnsi="Arial (PCL6)"/>
          <w:b/>
          <w:sz w:val="20"/>
        </w:rPr>
        <w:t>Grid Code</w:t>
      </w:r>
      <w:r>
        <w:rPr>
          <w:rFonts w:ascii="Arial (PCL6)" w:hAnsi="Arial (PCL6)"/>
          <w:sz w:val="20"/>
        </w:rPr>
        <w:t xml:space="preserve">,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and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shall be entitled to plan and execute outages of parts of, in the case of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, the </w:t>
      </w:r>
      <w:r w:rsidR="00463677">
        <w:rPr>
          <w:rFonts w:ascii="Arial (PCL6)" w:hAnsi="Arial (PCL6)"/>
          <w:b/>
          <w:sz w:val="20"/>
        </w:rPr>
        <w:t>National Electricity Transmission</w:t>
      </w:r>
      <w:r>
        <w:rPr>
          <w:rFonts w:ascii="Arial (PCL6)" w:hAnsi="Arial (PCL6)"/>
          <w:b/>
          <w:sz w:val="20"/>
        </w:rPr>
        <w:t xml:space="preserve"> System</w:t>
      </w:r>
      <w:r>
        <w:rPr>
          <w:rFonts w:ascii="Arial (PCL6)" w:hAnsi="Arial (PCL6)"/>
          <w:sz w:val="20"/>
        </w:rPr>
        <w:t xml:space="preserve"> or </w:t>
      </w:r>
      <w:r>
        <w:rPr>
          <w:rFonts w:ascii="Arial (PCL6)" w:hAnsi="Arial (PCL6)"/>
          <w:b/>
          <w:sz w:val="20"/>
        </w:rPr>
        <w:t>Transmission Plant</w:t>
      </w:r>
      <w:r>
        <w:rPr>
          <w:rFonts w:ascii="Arial (PCL6)" w:hAnsi="Arial (PCL6)"/>
          <w:sz w:val="20"/>
        </w:rPr>
        <w:t xml:space="preserve"> or </w:t>
      </w:r>
      <w:r>
        <w:rPr>
          <w:rFonts w:ascii="Arial (PCL6)" w:hAnsi="Arial (PCL6)"/>
          <w:b/>
          <w:sz w:val="20"/>
        </w:rPr>
        <w:t>Transmission Apparatus</w:t>
      </w:r>
      <w:r>
        <w:rPr>
          <w:rFonts w:ascii="Arial (PCL6)" w:hAnsi="Arial (PCL6)"/>
          <w:sz w:val="20"/>
        </w:rPr>
        <w:t xml:space="preserve"> and in the case of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, its </w:t>
      </w:r>
      <w:r>
        <w:rPr>
          <w:rFonts w:ascii="Arial (PCL6)" w:hAnsi="Arial (PCL6)"/>
          <w:b/>
          <w:sz w:val="20"/>
        </w:rPr>
        <w:t>System</w:t>
      </w:r>
      <w:r>
        <w:rPr>
          <w:rFonts w:ascii="Arial (PCL6)" w:hAnsi="Arial (PCL6)"/>
          <w:sz w:val="20"/>
        </w:rPr>
        <w:t xml:space="preserve"> or </w:t>
      </w:r>
      <w:r>
        <w:rPr>
          <w:rFonts w:ascii="Arial (PCL6)" w:hAnsi="Arial (PCL6)"/>
          <w:b/>
          <w:sz w:val="20"/>
        </w:rPr>
        <w:t xml:space="preserve">Plant </w:t>
      </w:r>
      <w:r>
        <w:rPr>
          <w:rFonts w:ascii="Arial (PCL6)" w:hAnsi="Arial (PCL6)"/>
          <w:sz w:val="20"/>
        </w:rPr>
        <w:t>or</w:t>
      </w:r>
      <w:r>
        <w:rPr>
          <w:rFonts w:ascii="Arial (PCL6)" w:hAnsi="Arial (PCL6)"/>
          <w:b/>
          <w:sz w:val="20"/>
        </w:rPr>
        <w:t xml:space="preserve"> Apparatus</w:t>
      </w:r>
      <w:r>
        <w:rPr>
          <w:rFonts w:ascii="Arial (PCL6)" w:hAnsi="Arial (PCL6)"/>
          <w:sz w:val="20"/>
        </w:rPr>
        <w:t>, at any time and from time to time.</w:t>
      </w:r>
    </w:p>
    <w:p w14:paraId="6331EF1D" w14:textId="77777777" w:rsidR="00AF056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rPr>
          <w:rFonts w:ascii="Arial" w:hAnsi="Arial"/>
          <w:caps/>
          <w:sz w:val="20"/>
        </w:rPr>
      </w:pPr>
      <w:r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ab/>
      </w:r>
      <w:r>
        <w:rPr>
          <w:rFonts w:ascii="Arial" w:hAnsi="Arial"/>
          <w:caps/>
          <w:sz w:val="20"/>
        </w:rPr>
        <w:t>grid code matters</w:t>
      </w:r>
    </w:p>
    <w:p w14:paraId="0DAF065A" w14:textId="77777777" w:rsidR="00AF0562" w:rsidRDefault="00AF0562">
      <w:pPr>
        <w:pStyle w:val="Heading3"/>
        <w:numPr>
          <w:ilvl w:val="1"/>
          <w:numId w:val="2"/>
        </w:numPr>
        <w:tabs>
          <w:tab w:val="clear" w:pos="360"/>
          <w:tab w:val="num" w:pos="709"/>
        </w:tabs>
        <w:spacing w:line="360" w:lineRule="auto"/>
        <w:ind w:left="709" w:hanging="709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Paragraph 6.3 of the </w:t>
      </w:r>
      <w:r>
        <w:rPr>
          <w:rFonts w:ascii="Arial" w:hAnsi="Arial"/>
          <w:b/>
          <w:sz w:val="20"/>
        </w:rPr>
        <w:t xml:space="preserve">CUSC </w:t>
      </w:r>
      <w:r>
        <w:rPr>
          <w:rFonts w:ascii="Arial" w:hAnsi="Arial"/>
          <w:sz w:val="20"/>
        </w:rPr>
        <w:t xml:space="preserve">applies in respect of this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as amended in accordance with the following provisions of this Clause 5.</w:t>
      </w:r>
      <w:r>
        <w:rPr>
          <w:rFonts w:ascii="Arial" w:hAnsi="Arial"/>
          <w:b/>
          <w:sz w:val="20"/>
        </w:rPr>
        <w:t xml:space="preserve">  </w:t>
      </w:r>
    </w:p>
    <w:p w14:paraId="0E9363DE" w14:textId="77777777" w:rsidR="00AF0562" w:rsidRDefault="00AF0562">
      <w:pPr>
        <w:pStyle w:val="Heading3"/>
        <w:numPr>
          <w:ilvl w:val="1"/>
          <w:numId w:val="2"/>
        </w:numPr>
        <w:tabs>
          <w:tab w:val="clear" w:pos="360"/>
          <w:tab w:val="num" w:pos="709"/>
        </w:tabs>
        <w:spacing w:line="360" w:lineRule="auto"/>
        <w:ind w:left="709" w:hanging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provisions in BC1 and BC2 of the </w:t>
      </w:r>
      <w:r>
        <w:rPr>
          <w:rFonts w:ascii="Arial" w:hAnsi="Arial"/>
          <w:b/>
          <w:sz w:val="20"/>
        </w:rPr>
        <w:t>Grid Code</w:t>
      </w:r>
      <w:r>
        <w:rPr>
          <w:rFonts w:ascii="Arial" w:hAnsi="Arial"/>
          <w:sz w:val="20"/>
        </w:rPr>
        <w:t xml:space="preserve"> provide that compliance is only required with such provisions in respect of those </w:t>
      </w:r>
      <w:r>
        <w:rPr>
          <w:rFonts w:ascii="Arial" w:hAnsi="Arial"/>
          <w:b/>
          <w:sz w:val="20"/>
        </w:rPr>
        <w:t>Generating Units</w:t>
      </w:r>
      <w:r>
        <w:rPr>
          <w:rFonts w:ascii="Arial" w:hAnsi="Arial"/>
          <w:sz w:val="20"/>
        </w:rPr>
        <w:t xml:space="preserve"> at an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where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reasonably requires such compliance and has specified such a requirement in respect of such </w:t>
      </w:r>
      <w:r>
        <w:rPr>
          <w:rFonts w:ascii="Arial" w:hAnsi="Arial"/>
          <w:b/>
          <w:sz w:val="20"/>
        </w:rPr>
        <w:t>Generating Units</w:t>
      </w:r>
      <w:r>
        <w:rPr>
          <w:rFonts w:ascii="Arial" w:hAnsi="Arial"/>
          <w:sz w:val="20"/>
        </w:rPr>
        <w:t xml:space="preserve"> in the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476B05D4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[5.2</w:t>
      </w:r>
      <w:r>
        <w:rPr>
          <w:rFonts w:ascii="Arial" w:hAnsi="Arial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and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hereby agree that compliance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in respect of this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with the provisions of BC1 and BC2 of the </w:t>
      </w:r>
      <w:r>
        <w:rPr>
          <w:rFonts w:ascii="Arial" w:hAnsi="Arial"/>
          <w:b/>
          <w:sz w:val="20"/>
        </w:rPr>
        <w:t>Grid Code</w:t>
      </w:r>
      <w:r>
        <w:rPr>
          <w:rFonts w:ascii="Arial" w:hAnsi="Arial"/>
          <w:sz w:val="20"/>
        </w:rPr>
        <w:t xml:space="preserve"> are reasonably required and therefore the provisions of BC1 and BC2 shall apply and be complied with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so far as applicable to it.  Therefore, the provisions in BC1 and BC2 in respect of </w:t>
      </w:r>
      <w:r>
        <w:rPr>
          <w:rFonts w:ascii="Arial" w:hAnsi="Arial"/>
          <w:b/>
          <w:sz w:val="20"/>
        </w:rPr>
        <w:t>Generating Units</w:t>
      </w:r>
      <w:r>
        <w:rPr>
          <w:rFonts w:ascii="Arial" w:hAnsi="Arial"/>
          <w:sz w:val="20"/>
        </w:rPr>
        <w:t xml:space="preserve"> and </w:t>
      </w:r>
      <w:r>
        <w:rPr>
          <w:rFonts w:ascii="Arial" w:hAnsi="Arial"/>
          <w:b/>
          <w:sz w:val="20"/>
        </w:rPr>
        <w:t>Generating Unit Data</w:t>
      </w:r>
      <w:r>
        <w:rPr>
          <w:rFonts w:ascii="Arial" w:hAnsi="Arial"/>
          <w:sz w:val="20"/>
        </w:rPr>
        <w:t xml:space="preserve"> shall apply to and be complied with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.   For the purposes of the </w:t>
      </w:r>
      <w:r>
        <w:rPr>
          <w:rFonts w:ascii="Arial" w:hAnsi="Arial"/>
          <w:b/>
          <w:sz w:val="20"/>
        </w:rPr>
        <w:t>Grid Code</w:t>
      </w:r>
      <w:r>
        <w:rPr>
          <w:rFonts w:ascii="Arial" w:hAnsi="Arial"/>
          <w:sz w:val="20"/>
        </w:rPr>
        <w:t xml:space="preserve">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be treated as a </w:t>
      </w:r>
      <w:r>
        <w:rPr>
          <w:rFonts w:ascii="Arial" w:hAnsi="Arial"/>
          <w:b/>
          <w:sz w:val="20"/>
        </w:rPr>
        <w:t>BM Participant</w:t>
      </w:r>
      <w:r>
        <w:rPr>
          <w:rFonts w:ascii="Arial" w:hAnsi="Arial"/>
          <w:sz w:val="20"/>
        </w:rPr>
        <w:t>.</w:t>
      </w:r>
    </w:p>
    <w:p w14:paraId="6FCB691C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[5.2</w:t>
      </w:r>
      <w:r>
        <w:rPr>
          <w:rFonts w:ascii="Arial" w:hAnsi="Arial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does not require compliance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in respect of this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with the provisions of BC1 and BC2]</w:t>
      </w:r>
    </w:p>
    <w:p w14:paraId="698C41DE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i/>
          <w:sz w:val="20"/>
        </w:rPr>
        <w:t xml:space="preserve">[Note: which alternative of Clause 5.2 will apply will depend upon </w:t>
      </w:r>
      <w:proofErr w:type="gramStart"/>
      <w:r>
        <w:rPr>
          <w:rFonts w:ascii="Arial" w:hAnsi="Arial"/>
          <w:b/>
          <w:i/>
          <w:sz w:val="20"/>
        </w:rPr>
        <w:t>whether or not</w:t>
      </w:r>
      <w:proofErr w:type="gramEnd"/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 (PCL6)" w:hAnsi="Arial (PCL6)"/>
          <w:b/>
          <w:bCs/>
          <w:i/>
          <w:iCs/>
          <w:sz w:val="20"/>
        </w:rPr>
        <w:t>The Company</w:t>
      </w:r>
      <w:r>
        <w:rPr>
          <w:rFonts w:ascii="Arial" w:hAnsi="Arial"/>
          <w:b/>
          <w:i/>
          <w:sz w:val="20"/>
        </w:rPr>
        <w:t xml:space="preserve"> reasonably requires compliance with these Grid Code obligations.  Please note that the User has a right to ask the Authority to determine on these matters.]</w:t>
      </w:r>
    </w:p>
    <w:p w14:paraId="44C7D4AA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rPr>
          <w:rFonts w:ascii="Arial (PCL6)" w:hAnsi="Arial (PCL6)"/>
          <w:sz w:val="20"/>
        </w:rPr>
      </w:pPr>
      <w:r>
        <w:rPr>
          <w:rFonts w:ascii="Arial Bold" w:hAnsi="Arial Bold"/>
          <w:b/>
          <w:caps/>
          <w:sz w:val="20"/>
        </w:rPr>
        <w:t>6.</w:t>
      </w:r>
      <w:r>
        <w:rPr>
          <w:rFonts w:ascii="Arial Bold" w:hAnsi="Arial Bold"/>
          <w:b/>
          <w:caps/>
          <w:sz w:val="20"/>
        </w:rPr>
        <w:tab/>
        <w:t>operational notification</w:t>
      </w:r>
    </w:p>
    <w:p w14:paraId="413650A1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jc w:val="both"/>
        <w:rPr>
          <w:rFonts w:ascii="Arial (PCL6)" w:hAnsi="Arial (PCL6)"/>
          <w:i/>
          <w:sz w:val="20"/>
        </w:rPr>
      </w:pPr>
      <w:r>
        <w:rPr>
          <w:rFonts w:ascii="Arial (PCL6)" w:hAnsi="Arial (PCL6)"/>
          <w:sz w:val="20"/>
        </w:rPr>
        <w:tab/>
        <w:t xml:space="preserve">Subject to the provisions of Clause 2.1 having been fulfilled, and subject, if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so requires, to </w:t>
      </w:r>
      <w:r w:rsidR="006E1C43" w:rsidRPr="006E1C43">
        <w:rPr>
          <w:rFonts w:ascii="Arial (PCL6)" w:hAnsi="Arial (PCL6)"/>
          <w:b/>
          <w:sz w:val="20"/>
        </w:rPr>
        <w:t>Enabling Works</w:t>
      </w:r>
      <w:r w:rsidR="006E1C43">
        <w:rPr>
          <w:rFonts w:ascii="Arial (PCL6)" w:hAnsi="Arial (PCL6)"/>
          <w:sz w:val="20"/>
        </w:rPr>
        <w:t xml:space="preserve"> </w:t>
      </w:r>
      <w:r>
        <w:rPr>
          <w:rFonts w:ascii="Arial (PCL6)" w:hAnsi="Arial (PCL6)"/>
          <w:sz w:val="20"/>
        </w:rPr>
        <w:t xml:space="preserve">[and/or works for any </w:t>
      </w:r>
      <w:r>
        <w:rPr>
          <w:rFonts w:ascii="Arial (PCL6)" w:hAnsi="Arial (PCL6)"/>
          <w:b/>
          <w:sz w:val="20"/>
        </w:rPr>
        <w:t>Modification Offer</w:t>
      </w:r>
      <w:r>
        <w:rPr>
          <w:rFonts w:ascii="Arial (PCL6)" w:hAnsi="Arial (PCL6)"/>
          <w:sz w:val="20"/>
        </w:rPr>
        <w:t xml:space="preserve">] being carried out and to notification by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that the site of connection of the </w:t>
      </w:r>
      <w:r>
        <w:rPr>
          <w:rFonts w:ascii="Arial (PCL6)" w:hAnsi="Arial (PCL6)"/>
          <w:b/>
          <w:sz w:val="20"/>
        </w:rPr>
        <w:t xml:space="preserve">User's Equipment </w:t>
      </w:r>
      <w:r>
        <w:rPr>
          <w:rFonts w:ascii="Arial (PCL6)" w:hAnsi="Arial (PCL6)"/>
          <w:sz w:val="20"/>
        </w:rPr>
        <w:t xml:space="preserve">to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 xml:space="preserve"> is operational,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shall forthwith notify ("</w:t>
      </w:r>
      <w:r>
        <w:rPr>
          <w:rFonts w:ascii="Arial (PCL6)" w:hAnsi="Arial (PCL6)"/>
          <w:b/>
          <w:sz w:val="20"/>
        </w:rPr>
        <w:t>Operational Notification</w:t>
      </w:r>
      <w:r>
        <w:rPr>
          <w:rFonts w:ascii="Arial (PCL6)" w:hAnsi="Arial (PCL6)"/>
          <w:sz w:val="20"/>
        </w:rPr>
        <w:t xml:space="preserve">")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in writing that it may energise its</w:t>
      </w:r>
      <w:r>
        <w:rPr>
          <w:rFonts w:ascii="Arial (PCL6)" w:hAnsi="Arial (PCL6)"/>
          <w:b/>
          <w:sz w:val="20"/>
        </w:rPr>
        <w:t xml:space="preserve"> Equipment</w:t>
      </w:r>
      <w:r>
        <w:rPr>
          <w:rFonts w:ascii="Arial (PCL6)" w:hAnsi="Arial (PCL6)"/>
          <w:sz w:val="20"/>
        </w:rPr>
        <w:t>.</w:t>
      </w:r>
    </w:p>
    <w:p w14:paraId="5BC00648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7.</w:t>
      </w:r>
      <w:r>
        <w:rPr>
          <w:rFonts w:ascii="Arial" w:hAnsi="Arial"/>
          <w:b/>
          <w:sz w:val="20"/>
        </w:rPr>
        <w:tab/>
        <w:t>COMPLIANCE WITH SITE SPECIFIC TECHNICAL CONDITIONS</w:t>
      </w:r>
    </w:p>
    <w:p w14:paraId="70BDD12B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7.1</w:t>
      </w:r>
      <w:r>
        <w:rPr>
          <w:rFonts w:ascii="Arial" w:hAnsi="Arial"/>
          <w:sz w:val="20"/>
        </w:rPr>
        <w:tab/>
        <w:t xml:space="preserve">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applying to the site of </w:t>
      </w:r>
      <w:r>
        <w:rPr>
          <w:rFonts w:ascii="Arial" w:hAnsi="Arial"/>
          <w:b/>
          <w:sz w:val="20"/>
        </w:rPr>
        <w:t xml:space="preserve">Connection </w:t>
      </w:r>
      <w:r>
        <w:rPr>
          <w:rFonts w:ascii="Arial" w:hAnsi="Arial"/>
          <w:sz w:val="20"/>
        </w:rPr>
        <w:t xml:space="preserve">are set out in Appendices F1 to F5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as modified from time to time in accordance with Paragraph 6.9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 xml:space="preserve">. </w:t>
      </w:r>
    </w:p>
    <w:p w14:paraId="3D0E56BB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7.2</w:t>
      </w:r>
      <w:r>
        <w:rPr>
          <w:rFonts w:ascii="Arial" w:hAnsi="Arial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and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operate respectively the </w:t>
      </w:r>
      <w:r w:rsidR="00463677">
        <w:rPr>
          <w:rFonts w:ascii="Arial" w:hAnsi="Arial"/>
          <w:b/>
          <w:sz w:val="20"/>
        </w:rPr>
        <w:t>National Electricity Transmission</w:t>
      </w:r>
      <w:r>
        <w:rPr>
          <w:rFonts w:ascii="Arial" w:hAnsi="Arial"/>
          <w:b/>
          <w:sz w:val="20"/>
        </w:rPr>
        <w:t xml:space="preserve"> System</w:t>
      </w:r>
      <w:r>
        <w:rPr>
          <w:rFonts w:ascii="Arial" w:hAnsi="Arial"/>
          <w:sz w:val="20"/>
        </w:rPr>
        <w:t xml:space="preserve"> and the </w:t>
      </w:r>
      <w:r>
        <w:rPr>
          <w:rFonts w:ascii="Arial" w:hAnsi="Arial"/>
          <w:b/>
          <w:sz w:val="20"/>
        </w:rPr>
        <w:t>User System</w:t>
      </w:r>
      <w:r>
        <w:rPr>
          <w:rFonts w:ascii="Arial" w:hAnsi="Arial"/>
          <w:sz w:val="20"/>
        </w:rPr>
        <w:t xml:space="preserve"> with the special automatic facilities and schemes set out in Appendix F3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6A22245D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7.3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ensure that the </w:t>
      </w:r>
      <w:r>
        <w:rPr>
          <w:rFonts w:ascii="Arial" w:hAnsi="Arial"/>
          <w:b/>
          <w:sz w:val="20"/>
        </w:rPr>
        <w:t>User's Equipment</w:t>
      </w:r>
      <w:r>
        <w:rPr>
          <w:rFonts w:ascii="Arial" w:hAnsi="Arial"/>
          <w:sz w:val="20"/>
        </w:rPr>
        <w:t xml:space="preserve"> complies with 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set out in Appendix F4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3AD9FB39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7.4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use all reasonable endeavours to ensure that the </w:t>
      </w:r>
      <w:r>
        <w:rPr>
          <w:rFonts w:ascii="Arial" w:hAnsi="Arial"/>
          <w:b/>
          <w:sz w:val="20"/>
        </w:rPr>
        <w:t>User's Equipment</w:t>
      </w:r>
      <w:r>
        <w:rPr>
          <w:rFonts w:ascii="Arial" w:hAnsi="Arial"/>
          <w:sz w:val="20"/>
        </w:rPr>
        <w:t xml:space="preserve"> shall continue to comply with 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set out in Appendix F5 of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578781B6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7.5</w:t>
      </w:r>
      <w:r>
        <w:rPr>
          <w:rFonts w:ascii="Arial" w:hAnsi="Arial"/>
          <w:sz w:val="20"/>
        </w:rPr>
        <w:tab/>
        <w:t xml:space="preserve">If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or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wishes to modify alter or otherwise change 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or the manner of their operation under Appendix F1, F3, F4 or F5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this shall be deemed to be a </w:t>
      </w:r>
      <w:r>
        <w:rPr>
          <w:rFonts w:ascii="Arial" w:hAnsi="Arial"/>
          <w:b/>
          <w:sz w:val="20"/>
        </w:rPr>
        <w:t>Modification</w:t>
      </w:r>
      <w:r>
        <w:rPr>
          <w:rFonts w:ascii="Arial" w:hAnsi="Arial"/>
          <w:sz w:val="20"/>
        </w:rPr>
        <w:t xml:space="preserve"> for the purposes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>.</w:t>
      </w:r>
    </w:p>
    <w:p w14:paraId="04881251" w14:textId="77777777" w:rsidR="00AF0562" w:rsidRPr="004D08B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8.</w:t>
      </w:r>
      <w:r>
        <w:rPr>
          <w:rFonts w:ascii="Arial" w:hAnsi="Arial"/>
          <w:sz w:val="20"/>
        </w:rPr>
        <w:tab/>
        <w:t>TERM</w:t>
      </w:r>
    </w:p>
    <w:p w14:paraId="73334FD1" w14:textId="77777777" w:rsidR="004D08B2" w:rsidRPr="004D08B2" w:rsidRDefault="004D08B2" w:rsidP="004D08B2">
      <w:pPr>
        <w:rPr>
          <w:rFonts w:ascii="Arial" w:hAnsi="Arial" w:cs="Arial"/>
          <w:sz w:val="20"/>
        </w:rPr>
      </w:pPr>
    </w:p>
    <w:p w14:paraId="1289ED14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 xml:space="preserve">8.1 </w:t>
      </w:r>
      <w:r w:rsidRPr="004D08B2">
        <w:rPr>
          <w:rFonts w:ascii="Arial" w:hAnsi="Arial" w:cs="Arial"/>
          <w:sz w:val="20"/>
        </w:rPr>
        <w:tab/>
        <w:t xml:space="preserve">Subject to the provisions for earlier termination set out in </w:t>
      </w:r>
      <w:r w:rsidRPr="004D08B2">
        <w:rPr>
          <w:rFonts w:ascii="Arial" w:hAnsi="Arial" w:cs="Arial"/>
          <w:b/>
          <w:sz w:val="20"/>
        </w:rPr>
        <w:t xml:space="preserve">CUSC </w:t>
      </w:r>
      <w:r w:rsidRPr="004D08B2">
        <w:rPr>
          <w:rFonts w:ascii="Arial" w:hAnsi="Arial" w:cs="Arial"/>
          <w:sz w:val="20"/>
        </w:rPr>
        <w:t xml:space="preserve">and Clause 8.2 below, this </w:t>
      </w:r>
      <w:r w:rsidRPr="004D08B2">
        <w:rPr>
          <w:rFonts w:ascii="Arial" w:hAnsi="Arial" w:cs="Arial"/>
          <w:b/>
          <w:sz w:val="20"/>
        </w:rPr>
        <w:t>BELLA</w:t>
      </w:r>
      <w:r w:rsidRPr="004D08B2">
        <w:rPr>
          <w:rFonts w:ascii="Arial" w:hAnsi="Arial" w:cs="Arial"/>
          <w:sz w:val="20"/>
        </w:rPr>
        <w:t xml:space="preserve"> shall continue until </w:t>
      </w:r>
      <w:proofErr w:type="gramStart"/>
      <w:r w:rsidRPr="004D08B2">
        <w:rPr>
          <w:rFonts w:ascii="Arial" w:hAnsi="Arial" w:cs="Arial"/>
          <w:sz w:val="20"/>
        </w:rPr>
        <w:t>all of</w:t>
      </w:r>
      <w:proofErr w:type="gramEnd"/>
      <w:r w:rsidRPr="004D08B2">
        <w:rPr>
          <w:rFonts w:ascii="Arial" w:hAnsi="Arial" w:cs="Arial"/>
          <w:sz w:val="20"/>
        </w:rPr>
        <w:t xml:space="preserve"> the </w:t>
      </w:r>
      <w:r w:rsidRPr="004D08B2">
        <w:rPr>
          <w:rFonts w:ascii="Arial" w:hAnsi="Arial" w:cs="Arial"/>
          <w:b/>
          <w:sz w:val="20"/>
        </w:rPr>
        <w:t xml:space="preserve">User’s </w:t>
      </w:r>
      <w:r w:rsidRPr="004D08B2">
        <w:rPr>
          <w:rFonts w:ascii="Arial" w:hAnsi="Arial" w:cs="Arial"/>
          <w:sz w:val="20"/>
        </w:rPr>
        <w:t xml:space="preserve">equipment is </w:t>
      </w:r>
      <w:r w:rsidRPr="004D08B2">
        <w:rPr>
          <w:rFonts w:ascii="Arial" w:hAnsi="Arial" w:cs="Arial"/>
          <w:b/>
          <w:sz w:val="20"/>
        </w:rPr>
        <w:t xml:space="preserve">Disconnected </w:t>
      </w:r>
      <w:r w:rsidRPr="004D08B2">
        <w:rPr>
          <w:rFonts w:ascii="Arial" w:hAnsi="Arial" w:cs="Arial"/>
          <w:sz w:val="20"/>
        </w:rPr>
        <w:t xml:space="preserve">from the relevant </w:t>
      </w:r>
      <w:r w:rsidRPr="004D08B2">
        <w:rPr>
          <w:rFonts w:ascii="Arial" w:hAnsi="Arial" w:cs="Arial"/>
          <w:b/>
          <w:sz w:val="20"/>
        </w:rPr>
        <w:t>Distribution System</w:t>
      </w:r>
      <w:r w:rsidRPr="004D08B2">
        <w:rPr>
          <w:rFonts w:ascii="Arial" w:hAnsi="Arial" w:cs="Arial"/>
          <w:sz w:val="20"/>
        </w:rPr>
        <w:t xml:space="preserve"> at the site of </w:t>
      </w:r>
      <w:r w:rsidRPr="004D08B2">
        <w:rPr>
          <w:rFonts w:ascii="Arial" w:hAnsi="Arial" w:cs="Arial"/>
          <w:b/>
          <w:sz w:val="20"/>
        </w:rPr>
        <w:t>Connection</w:t>
      </w:r>
      <w:r w:rsidRPr="004D08B2">
        <w:rPr>
          <w:rFonts w:ascii="Arial" w:hAnsi="Arial" w:cs="Arial"/>
          <w:sz w:val="20"/>
        </w:rPr>
        <w:t xml:space="preserve"> as provided in Section 5 of </w:t>
      </w:r>
      <w:r w:rsidRPr="004D08B2">
        <w:rPr>
          <w:rFonts w:ascii="Arial" w:hAnsi="Arial" w:cs="Arial"/>
          <w:b/>
          <w:sz w:val="20"/>
        </w:rPr>
        <w:t>CUSC</w:t>
      </w:r>
      <w:r w:rsidRPr="004D08B2">
        <w:rPr>
          <w:rFonts w:ascii="Arial" w:hAnsi="Arial" w:cs="Arial"/>
          <w:sz w:val="20"/>
        </w:rPr>
        <w:t>.</w:t>
      </w:r>
    </w:p>
    <w:p w14:paraId="5058DE53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</w:p>
    <w:p w14:paraId="7C55E99E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>8.2</w:t>
      </w:r>
      <w:r w:rsidRPr="004D08B2">
        <w:rPr>
          <w:rFonts w:ascii="Arial" w:hAnsi="Arial" w:cs="Arial"/>
          <w:sz w:val="20"/>
        </w:rPr>
        <w:tab/>
        <w:t xml:space="preserve">This </w:t>
      </w:r>
      <w:r w:rsidRPr="004D08B2">
        <w:rPr>
          <w:rFonts w:ascii="Arial" w:hAnsi="Arial" w:cs="Arial"/>
          <w:b/>
          <w:sz w:val="20"/>
        </w:rPr>
        <w:t>BELLA</w:t>
      </w:r>
      <w:r w:rsidRPr="004D08B2">
        <w:rPr>
          <w:rFonts w:ascii="Arial" w:hAnsi="Arial" w:cs="Arial"/>
          <w:sz w:val="20"/>
        </w:rPr>
        <w:t xml:space="preserve"> shall terminate on the earlier of </w:t>
      </w:r>
    </w:p>
    <w:p w14:paraId="06F05FF1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</w:p>
    <w:p w14:paraId="4E9D58AC" w14:textId="77777777" w:rsidR="004D08B2" w:rsidRPr="004D08B2" w:rsidRDefault="004D08B2" w:rsidP="004D08B2">
      <w:pPr>
        <w:spacing w:line="360" w:lineRule="auto"/>
        <w:ind w:left="144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>(a)</w:t>
      </w:r>
      <w:r w:rsidRPr="004D08B2">
        <w:rPr>
          <w:rFonts w:ascii="Arial" w:hAnsi="Arial" w:cs="Arial"/>
          <w:sz w:val="20"/>
        </w:rPr>
        <w:tab/>
        <w:t xml:space="preserve">the </w:t>
      </w:r>
      <w:r w:rsidRPr="004D08B2">
        <w:rPr>
          <w:rFonts w:ascii="Arial" w:hAnsi="Arial" w:cs="Arial"/>
          <w:b/>
          <w:sz w:val="20"/>
        </w:rPr>
        <w:t>Notice of Reduction Effective Date</w:t>
      </w:r>
      <w:r w:rsidRPr="004D08B2">
        <w:rPr>
          <w:rFonts w:ascii="Arial" w:hAnsi="Arial" w:cs="Arial"/>
          <w:sz w:val="20"/>
        </w:rPr>
        <w:t xml:space="preserve"> </w:t>
      </w:r>
      <w:proofErr w:type="gramStart"/>
      <w:r w:rsidRPr="004D08B2">
        <w:rPr>
          <w:rFonts w:ascii="Arial" w:hAnsi="Arial" w:cs="Arial"/>
          <w:sz w:val="20"/>
        </w:rPr>
        <w:t>where as</w:t>
      </w:r>
      <w:proofErr w:type="gramEnd"/>
      <w:r w:rsidRPr="004D08B2">
        <w:rPr>
          <w:rFonts w:ascii="Arial" w:hAnsi="Arial" w:cs="Arial"/>
          <w:sz w:val="20"/>
        </w:rPr>
        <w:t xml:space="preserve"> a result of the </w:t>
      </w:r>
      <w:r w:rsidRPr="004D08B2">
        <w:rPr>
          <w:rFonts w:ascii="Arial" w:hAnsi="Arial" w:cs="Arial"/>
          <w:b/>
          <w:sz w:val="20"/>
        </w:rPr>
        <w:t>Notice of Reduction</w:t>
      </w:r>
      <w:r w:rsidRPr="004D08B2">
        <w:rPr>
          <w:rFonts w:ascii="Arial" w:hAnsi="Arial" w:cs="Arial"/>
          <w:sz w:val="20"/>
        </w:rPr>
        <w:t xml:space="preserve"> the </w:t>
      </w:r>
      <w:r w:rsidRPr="004D08B2">
        <w:rPr>
          <w:rFonts w:ascii="Arial" w:hAnsi="Arial" w:cs="Arial"/>
          <w:b/>
          <w:sz w:val="20"/>
        </w:rPr>
        <w:t>User</w:t>
      </w:r>
      <w:r w:rsidRPr="004D08B2">
        <w:rPr>
          <w:rFonts w:ascii="Arial" w:hAnsi="Arial" w:cs="Arial"/>
          <w:sz w:val="20"/>
        </w:rPr>
        <w:t xml:space="preserve"> is no longer an </w:t>
      </w:r>
      <w:r w:rsidRPr="004D08B2">
        <w:rPr>
          <w:rFonts w:ascii="Arial" w:hAnsi="Arial" w:cs="Arial"/>
          <w:b/>
          <w:sz w:val="20"/>
        </w:rPr>
        <w:t xml:space="preserve">Embedded </w:t>
      </w:r>
      <w:proofErr w:type="spellStart"/>
      <w:r w:rsidRPr="004D08B2">
        <w:rPr>
          <w:rFonts w:ascii="Arial" w:hAnsi="Arial" w:cs="Arial"/>
          <w:b/>
          <w:sz w:val="20"/>
        </w:rPr>
        <w:t>Exemptable</w:t>
      </w:r>
      <w:proofErr w:type="spellEnd"/>
      <w:r w:rsidRPr="004D08B2">
        <w:rPr>
          <w:rFonts w:ascii="Arial" w:hAnsi="Arial" w:cs="Arial"/>
          <w:b/>
          <w:sz w:val="20"/>
        </w:rPr>
        <w:t xml:space="preserve"> Large Embedded Power Station</w:t>
      </w:r>
      <w:r w:rsidRPr="004D08B2">
        <w:rPr>
          <w:rFonts w:ascii="Arial" w:hAnsi="Arial" w:cs="Arial"/>
          <w:sz w:val="20"/>
        </w:rPr>
        <w:t>.</w:t>
      </w:r>
    </w:p>
    <w:p w14:paraId="055F9A33" w14:textId="77777777" w:rsidR="004D08B2" w:rsidRPr="004D08B2" w:rsidRDefault="004D08B2" w:rsidP="004D08B2">
      <w:pPr>
        <w:spacing w:line="360" w:lineRule="auto"/>
        <w:ind w:left="1440" w:hanging="720"/>
        <w:rPr>
          <w:rFonts w:ascii="Arial" w:hAnsi="Arial" w:cs="Arial"/>
          <w:sz w:val="20"/>
        </w:rPr>
      </w:pPr>
    </w:p>
    <w:p w14:paraId="3FAB5697" w14:textId="77777777" w:rsidR="004D08B2" w:rsidRPr="004D08B2" w:rsidRDefault="004D08B2" w:rsidP="004D08B2">
      <w:pPr>
        <w:spacing w:line="360" w:lineRule="auto"/>
        <w:ind w:left="144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>(b)</w:t>
      </w:r>
      <w:r w:rsidRPr="004D08B2">
        <w:rPr>
          <w:rFonts w:ascii="Arial" w:hAnsi="Arial" w:cs="Arial"/>
          <w:sz w:val="20"/>
        </w:rPr>
        <w:tab/>
        <w:t xml:space="preserve">termination of the </w:t>
      </w:r>
      <w:r w:rsidRPr="004D08B2">
        <w:rPr>
          <w:rFonts w:ascii="Arial" w:hAnsi="Arial" w:cs="Arial"/>
          <w:b/>
          <w:sz w:val="20"/>
        </w:rPr>
        <w:t>DNO Construction Agreement</w:t>
      </w:r>
      <w:r w:rsidRPr="004D08B2">
        <w:rPr>
          <w:rFonts w:ascii="Arial" w:hAnsi="Arial" w:cs="Arial"/>
          <w:sz w:val="20"/>
        </w:rPr>
        <w:t xml:space="preserve"> pursuant to Clause 7.4.10.2 of the </w:t>
      </w:r>
      <w:r w:rsidRPr="004D08B2">
        <w:rPr>
          <w:rFonts w:ascii="Arial" w:hAnsi="Arial" w:cs="Arial"/>
          <w:b/>
          <w:sz w:val="20"/>
        </w:rPr>
        <w:t xml:space="preserve">Construction Agreement </w:t>
      </w:r>
      <w:r w:rsidRPr="004D08B2">
        <w:rPr>
          <w:rFonts w:ascii="Arial" w:hAnsi="Arial" w:cs="Arial"/>
          <w:sz w:val="20"/>
        </w:rPr>
        <w:t xml:space="preserve">and provided that the </w:t>
      </w:r>
      <w:r w:rsidRPr="004D08B2">
        <w:rPr>
          <w:rFonts w:ascii="Arial" w:hAnsi="Arial" w:cs="Arial"/>
          <w:b/>
          <w:sz w:val="20"/>
        </w:rPr>
        <w:t xml:space="preserve">Bilateral Connection Agreement </w:t>
      </w:r>
      <w:r w:rsidRPr="004D08B2">
        <w:rPr>
          <w:rFonts w:ascii="Arial" w:hAnsi="Arial" w:cs="Arial"/>
          <w:sz w:val="20"/>
        </w:rPr>
        <w:t>between the</w:t>
      </w:r>
      <w:r w:rsidRPr="004D08B2">
        <w:rPr>
          <w:rFonts w:ascii="Arial" w:hAnsi="Arial" w:cs="Arial"/>
          <w:b/>
          <w:sz w:val="20"/>
        </w:rPr>
        <w:t xml:space="preserve"> DNO </w:t>
      </w:r>
      <w:r w:rsidRPr="004D08B2">
        <w:rPr>
          <w:rFonts w:ascii="Arial" w:hAnsi="Arial" w:cs="Arial"/>
          <w:sz w:val="20"/>
        </w:rPr>
        <w:t xml:space="preserve">and </w:t>
      </w:r>
      <w:r w:rsidRPr="004D08B2">
        <w:rPr>
          <w:rFonts w:ascii="Arial" w:hAnsi="Arial" w:cs="Arial"/>
          <w:b/>
          <w:sz w:val="20"/>
        </w:rPr>
        <w:t xml:space="preserve">The Company </w:t>
      </w:r>
      <w:r w:rsidRPr="004D08B2">
        <w:rPr>
          <w:rFonts w:ascii="Arial" w:hAnsi="Arial" w:cs="Arial"/>
          <w:sz w:val="20"/>
        </w:rPr>
        <w:t xml:space="preserve">has, where required by </w:t>
      </w:r>
      <w:r w:rsidRPr="004D08B2">
        <w:rPr>
          <w:rFonts w:ascii="Arial" w:hAnsi="Arial" w:cs="Arial"/>
          <w:b/>
          <w:sz w:val="20"/>
        </w:rPr>
        <w:t>The Company</w:t>
      </w:r>
      <w:r w:rsidRPr="004D08B2">
        <w:rPr>
          <w:rFonts w:ascii="Arial" w:hAnsi="Arial" w:cs="Arial"/>
          <w:sz w:val="20"/>
        </w:rPr>
        <w:t xml:space="preserve">, been amended to reflect the fact that the </w:t>
      </w:r>
      <w:r w:rsidRPr="004D08B2">
        <w:rPr>
          <w:rFonts w:ascii="Arial" w:hAnsi="Arial" w:cs="Arial"/>
          <w:b/>
          <w:sz w:val="20"/>
        </w:rPr>
        <w:t>Developer</w:t>
      </w:r>
      <w:r w:rsidRPr="004D08B2">
        <w:rPr>
          <w:rFonts w:ascii="Arial" w:hAnsi="Arial" w:cs="Arial"/>
          <w:sz w:val="20"/>
        </w:rPr>
        <w:t xml:space="preserve"> is no longer party to a </w:t>
      </w:r>
      <w:r w:rsidRPr="004D08B2">
        <w:rPr>
          <w:rFonts w:ascii="Arial" w:hAnsi="Arial" w:cs="Arial"/>
          <w:b/>
          <w:sz w:val="20"/>
        </w:rPr>
        <w:t>BELLA</w:t>
      </w:r>
      <w:r w:rsidRPr="004D08B2">
        <w:rPr>
          <w:rFonts w:ascii="Arial" w:hAnsi="Arial" w:cs="Arial"/>
          <w:sz w:val="20"/>
        </w:rPr>
        <w:t xml:space="preserve"> but is a </w:t>
      </w:r>
      <w:r w:rsidRPr="004D08B2">
        <w:rPr>
          <w:rFonts w:ascii="Arial" w:hAnsi="Arial" w:cs="Arial"/>
          <w:b/>
          <w:sz w:val="20"/>
        </w:rPr>
        <w:t>Relevant Embedded Small Power Station</w:t>
      </w:r>
      <w:r w:rsidRPr="004D08B2">
        <w:rPr>
          <w:rFonts w:ascii="Arial" w:hAnsi="Arial" w:cs="Arial"/>
          <w:sz w:val="20"/>
        </w:rPr>
        <w:t xml:space="preserve"> </w:t>
      </w:r>
    </w:p>
    <w:p w14:paraId="2B25C44F" w14:textId="77777777" w:rsidR="004D08B2" w:rsidRPr="004D08B2" w:rsidRDefault="004D08B2" w:rsidP="004D08B2">
      <w:pPr>
        <w:spacing w:line="360" w:lineRule="auto"/>
        <w:rPr>
          <w:rFonts w:ascii="Arial" w:hAnsi="Arial" w:cs="Arial"/>
          <w:sz w:val="20"/>
        </w:rPr>
      </w:pPr>
    </w:p>
    <w:p w14:paraId="62E8E24A" w14:textId="77777777" w:rsidR="004D08B2" w:rsidRPr="004D08B2" w:rsidRDefault="004D08B2" w:rsidP="004D08B2">
      <w:pPr>
        <w:spacing w:line="360" w:lineRule="auto"/>
        <w:rPr>
          <w:rFonts w:ascii="Arial" w:hAnsi="Arial" w:cs="Arial"/>
          <w:sz w:val="20"/>
        </w:rPr>
      </w:pPr>
    </w:p>
    <w:p w14:paraId="1B3E17B0" w14:textId="77777777" w:rsidR="004D08B2" w:rsidRPr="004D08B2" w:rsidRDefault="004D08B2" w:rsidP="004D08B2">
      <w:pPr>
        <w:pStyle w:val="clauseindent"/>
        <w:spacing w:after="200" w:line="360" w:lineRule="auto"/>
        <w:ind w:left="720"/>
        <w:jc w:val="both"/>
        <w:rPr>
          <w:rFonts w:ascii="Arial" w:hAnsi="Arial" w:cs="Arial"/>
          <w:sz w:val="20"/>
        </w:rPr>
      </w:pPr>
      <w:r w:rsidRPr="004D08B2">
        <w:rPr>
          <w:rFonts w:ascii="Arial" w:hAnsi="Arial" w:cs="Arial"/>
          <w:b/>
          <w:sz w:val="20"/>
        </w:rPr>
        <w:br w:type="page"/>
      </w:r>
    </w:p>
    <w:p w14:paraId="381F7682" w14:textId="77777777" w:rsidR="00AF056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9.</w:t>
      </w:r>
      <w:r>
        <w:rPr>
          <w:rFonts w:ascii="Arial" w:hAnsi="Arial"/>
          <w:sz w:val="20"/>
        </w:rPr>
        <w:tab/>
        <w:t>VARIATIONS</w:t>
      </w:r>
    </w:p>
    <w:p w14:paraId="2A121C37" w14:textId="77777777" w:rsidR="00AF0562" w:rsidRDefault="005F6230">
      <w:pPr>
        <w:pStyle w:val="Heading3"/>
        <w:numPr>
          <w:ilvl w:val="0"/>
          <w:numId w:val="0"/>
        </w:numPr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9.1</w:t>
      </w:r>
      <w:r>
        <w:rPr>
          <w:rFonts w:ascii="Arial" w:hAnsi="Arial"/>
          <w:sz w:val="20"/>
        </w:rPr>
        <w:tab/>
        <w:t xml:space="preserve">Subject to 9.2, </w:t>
      </w:r>
      <w:r w:rsidR="00AF0562">
        <w:rPr>
          <w:rFonts w:ascii="Arial" w:hAnsi="Arial"/>
          <w:sz w:val="20"/>
        </w:rPr>
        <w:t>9.3</w:t>
      </w:r>
      <w:r>
        <w:rPr>
          <w:rFonts w:ascii="Arial" w:hAnsi="Arial"/>
          <w:sz w:val="20"/>
        </w:rPr>
        <w:t xml:space="preserve"> and 9.4</w:t>
      </w:r>
      <w:r w:rsidR="00AF0562">
        <w:rPr>
          <w:rFonts w:ascii="Arial" w:hAnsi="Arial"/>
          <w:sz w:val="20"/>
        </w:rPr>
        <w:t xml:space="preserve">, no variation to this </w:t>
      </w:r>
      <w:r w:rsidR="00AF0562">
        <w:rPr>
          <w:rFonts w:ascii="Arial" w:hAnsi="Arial"/>
          <w:b/>
          <w:sz w:val="20"/>
        </w:rPr>
        <w:t>BELLA</w:t>
      </w:r>
      <w:r w:rsidR="00AF0562">
        <w:rPr>
          <w:rFonts w:ascii="Arial" w:hAnsi="Arial"/>
          <w:sz w:val="20"/>
        </w:rPr>
        <w:t xml:space="preserve"> shall be effective unless made in writing and signed by or on behalf of both</w:t>
      </w:r>
      <w:r w:rsidR="00AF0562">
        <w:rPr>
          <w:rFonts w:ascii="Arial (PCL6)" w:hAnsi="Arial (PCL6)"/>
          <w:b/>
          <w:bCs/>
          <w:sz w:val="20"/>
        </w:rPr>
        <w:t xml:space="preserve"> The Company</w:t>
      </w:r>
      <w:r w:rsidR="00AF0562">
        <w:rPr>
          <w:rFonts w:ascii="Arial (PCL6)" w:hAnsi="Arial (PCL6)"/>
          <w:sz w:val="20"/>
        </w:rPr>
        <w:t xml:space="preserve"> </w:t>
      </w:r>
      <w:r w:rsidR="00AF0562">
        <w:rPr>
          <w:rFonts w:ascii="Arial" w:hAnsi="Arial"/>
          <w:sz w:val="20"/>
        </w:rPr>
        <w:t xml:space="preserve">and the </w:t>
      </w:r>
      <w:r w:rsidR="00AF0562">
        <w:rPr>
          <w:rFonts w:ascii="Arial" w:hAnsi="Arial"/>
          <w:b/>
          <w:sz w:val="20"/>
        </w:rPr>
        <w:t>User</w:t>
      </w:r>
      <w:r w:rsidR="00AF0562">
        <w:rPr>
          <w:rFonts w:ascii="Arial" w:hAnsi="Arial"/>
          <w:sz w:val="20"/>
        </w:rPr>
        <w:t xml:space="preserve">. </w:t>
      </w:r>
    </w:p>
    <w:p w14:paraId="13D12C4C" w14:textId="77777777" w:rsidR="00AF0562" w:rsidRDefault="00AF0562">
      <w:pPr>
        <w:pStyle w:val="Heading3"/>
        <w:numPr>
          <w:ilvl w:val="1"/>
          <w:numId w:val="3"/>
        </w:numPr>
        <w:spacing w:after="200" w:line="360" w:lineRule="auto"/>
        <w:jc w:val="both"/>
        <w:rPr>
          <w:rFonts w:ascii="Arial" w:hAnsi="Arial"/>
          <w:sz w:val="20"/>
        </w:rPr>
      </w:pP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and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</w:t>
      </w:r>
      <w:proofErr w:type="gramStart"/>
      <w:r>
        <w:rPr>
          <w:rFonts w:ascii="Arial" w:hAnsi="Arial"/>
          <w:sz w:val="20"/>
        </w:rPr>
        <w:t>effect</w:t>
      </w:r>
      <w:proofErr w:type="gramEnd"/>
      <w:r>
        <w:rPr>
          <w:rFonts w:ascii="Arial" w:hAnsi="Arial"/>
          <w:sz w:val="20"/>
        </w:rPr>
        <w:t xml:space="preserve"> any amendment required to be made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by the </w:t>
      </w:r>
      <w:r>
        <w:rPr>
          <w:rFonts w:ascii="Arial" w:hAnsi="Arial"/>
          <w:b/>
          <w:sz w:val="20"/>
        </w:rPr>
        <w:t>Authority</w:t>
      </w:r>
      <w:r>
        <w:rPr>
          <w:rFonts w:ascii="Arial" w:hAnsi="Arial"/>
          <w:sz w:val="20"/>
        </w:rPr>
        <w:t xml:space="preserve"> as a result of a change in the </w:t>
      </w:r>
      <w:r>
        <w:rPr>
          <w:rFonts w:ascii="Arial" w:hAnsi="Arial"/>
          <w:b/>
          <w:sz w:val="20"/>
        </w:rPr>
        <w:t>CUSC</w:t>
      </w:r>
      <w:r w:rsidR="009A4052">
        <w:rPr>
          <w:rFonts w:ascii="Arial" w:hAnsi="Arial"/>
          <w:bCs/>
          <w:sz w:val="20"/>
        </w:rPr>
        <w:t xml:space="preserve">, the </w:t>
      </w:r>
      <w:r w:rsidR="009A4052">
        <w:rPr>
          <w:rFonts w:ascii="Arial" w:hAnsi="Arial"/>
          <w:b/>
          <w:sz w:val="20"/>
        </w:rPr>
        <w:t>ESO Licence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or the </w:t>
      </w:r>
      <w:r>
        <w:rPr>
          <w:rFonts w:ascii="Arial" w:hAnsi="Arial"/>
          <w:b/>
          <w:sz w:val="20"/>
        </w:rPr>
        <w:t>Transmission Licence,</w:t>
      </w:r>
      <w:r>
        <w:rPr>
          <w:rFonts w:ascii="Arial" w:hAnsi="Arial"/>
          <w:sz w:val="20"/>
        </w:rPr>
        <w:t xml:space="preserve"> an order or direction made pursuant to the </w:t>
      </w:r>
      <w:r>
        <w:rPr>
          <w:rFonts w:ascii="Arial" w:hAnsi="Arial"/>
          <w:b/>
          <w:sz w:val="20"/>
        </w:rPr>
        <w:t>Act</w:t>
      </w:r>
      <w:r>
        <w:rPr>
          <w:rFonts w:ascii="Arial" w:hAnsi="Arial"/>
          <w:sz w:val="20"/>
        </w:rPr>
        <w:t xml:space="preserve"> or a </w:t>
      </w:r>
      <w:r>
        <w:rPr>
          <w:rFonts w:ascii="Arial" w:hAnsi="Arial"/>
          <w:b/>
          <w:sz w:val="20"/>
        </w:rPr>
        <w:t>Licence</w:t>
      </w:r>
      <w:r>
        <w:rPr>
          <w:rFonts w:ascii="Arial" w:hAnsi="Arial"/>
          <w:sz w:val="20"/>
        </w:rPr>
        <w:t xml:space="preserve">, or as a result of settling any of the terms hereof.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hereby authorises and instructs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to make any such amendment on its behalf and undertakes not to withdraw, </w:t>
      </w:r>
      <w:proofErr w:type="gramStart"/>
      <w:r>
        <w:rPr>
          <w:rFonts w:ascii="Arial" w:hAnsi="Arial"/>
          <w:sz w:val="20"/>
        </w:rPr>
        <w:t>qualify</w:t>
      </w:r>
      <w:proofErr w:type="gramEnd"/>
      <w:r>
        <w:rPr>
          <w:rFonts w:ascii="Arial" w:hAnsi="Arial"/>
          <w:sz w:val="20"/>
        </w:rPr>
        <w:t xml:space="preserve"> or revoke such authority or instruction at any time.</w:t>
      </w:r>
    </w:p>
    <w:p w14:paraId="5A9D0991" w14:textId="77777777" w:rsidR="00AF0562" w:rsidRPr="005F6230" w:rsidRDefault="00AF0562">
      <w:pPr>
        <w:pStyle w:val="Heading3"/>
        <w:numPr>
          <w:ilvl w:val="1"/>
          <w:numId w:val="3"/>
        </w:numPr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If it is necessary for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" w:hAnsi="Arial"/>
          <w:sz w:val="20"/>
        </w:rPr>
        <w:t xml:space="preserve"> or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in its reasonable discretion wishes to make any addition to or omission from or amendment to the </w:t>
      </w:r>
      <w:r>
        <w:rPr>
          <w:rFonts w:ascii="Arial" w:hAnsi="Arial"/>
          <w:b/>
          <w:sz w:val="20"/>
        </w:rPr>
        <w:t xml:space="preserve">Transmission Reinforcement </w:t>
      </w:r>
      <w:proofErr w:type="gramStart"/>
      <w:r>
        <w:rPr>
          <w:rFonts w:ascii="Arial" w:hAnsi="Arial"/>
          <w:b/>
          <w:sz w:val="20"/>
        </w:rPr>
        <w:t>Works</w:t>
      </w:r>
      <w:r>
        <w:rPr>
          <w:rFonts w:ascii="Arial" w:hAnsi="Arial"/>
          <w:sz w:val="20"/>
        </w:rPr>
        <w:t>,  Appendix</w:t>
      </w:r>
      <w:proofErr w:type="gramEnd"/>
      <w:r>
        <w:rPr>
          <w:rFonts w:ascii="Arial" w:hAnsi="Arial"/>
          <w:sz w:val="20"/>
        </w:rPr>
        <w:t xml:space="preserve"> H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shall be automatically amended to reflect the </w:t>
      </w:r>
      <w:r w:rsidRPr="005F6230">
        <w:rPr>
          <w:rFonts w:ascii="Arial" w:hAnsi="Arial"/>
          <w:sz w:val="20"/>
        </w:rPr>
        <w:t>change.</w:t>
      </w:r>
    </w:p>
    <w:p w14:paraId="5584F516" w14:textId="77777777" w:rsidR="005F6230" w:rsidRPr="005F6230" w:rsidRDefault="005F6230">
      <w:pPr>
        <w:pStyle w:val="Heading3"/>
        <w:numPr>
          <w:ilvl w:val="1"/>
          <w:numId w:val="3"/>
        </w:numPr>
        <w:spacing w:after="200" w:line="360" w:lineRule="auto"/>
        <w:rPr>
          <w:rFonts w:ascii="Arial" w:hAnsi="Arial" w:cs="Arial"/>
          <w:sz w:val="20"/>
        </w:rPr>
      </w:pPr>
      <w:r w:rsidRPr="005F6230">
        <w:rPr>
          <w:rFonts w:ascii="Arial" w:hAnsi="Arial" w:cs="Arial"/>
          <w:sz w:val="20"/>
        </w:rPr>
        <w:t xml:space="preserve">Appendix A shall be automatically amended to reflect any </w:t>
      </w:r>
      <w:r w:rsidRPr="005F6230">
        <w:rPr>
          <w:rFonts w:ascii="Arial" w:hAnsi="Arial" w:cs="Arial"/>
          <w:b/>
          <w:sz w:val="20"/>
        </w:rPr>
        <w:t xml:space="preserve">Notice of Reduction </w:t>
      </w:r>
      <w:r w:rsidRPr="005F6230">
        <w:rPr>
          <w:rFonts w:ascii="Arial" w:hAnsi="Arial" w:cs="Arial"/>
          <w:sz w:val="20"/>
        </w:rPr>
        <w:t>on the</w:t>
      </w:r>
      <w:r w:rsidRPr="005F6230">
        <w:rPr>
          <w:rFonts w:ascii="Arial" w:hAnsi="Arial" w:cs="Arial"/>
          <w:b/>
          <w:sz w:val="20"/>
        </w:rPr>
        <w:t xml:space="preserve"> Notice of Reduction Effective Date</w:t>
      </w:r>
    </w:p>
    <w:p w14:paraId="68BB3F08" w14:textId="77777777" w:rsidR="00AF056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10.</w:t>
      </w:r>
      <w:r>
        <w:rPr>
          <w:rFonts w:ascii="Arial" w:hAnsi="Arial"/>
          <w:sz w:val="20"/>
        </w:rPr>
        <w:tab/>
        <w:t>RESTRICTIVE TRADE PRACTICES ACT</w:t>
      </w:r>
    </w:p>
    <w:p w14:paraId="726E0147" w14:textId="77777777" w:rsidR="00AF0562" w:rsidRDefault="00AF0562">
      <w:pPr>
        <w:pStyle w:val="clauseindent"/>
        <w:tabs>
          <w:tab w:val="left" w:pos="720"/>
        </w:tabs>
        <w:spacing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Any restriction or information provision (as each of those terms are defined or construed in Section 43(1) of the Restrictive Trade Practices Act 1976) contained in this</w:t>
      </w:r>
      <w:r>
        <w:rPr>
          <w:rFonts w:ascii="Arial" w:hAnsi="Arial"/>
          <w:b/>
          <w:sz w:val="20"/>
        </w:rPr>
        <w:t xml:space="preserve"> BELLA</w:t>
      </w:r>
      <w:r>
        <w:rPr>
          <w:rFonts w:ascii="Arial" w:hAnsi="Arial"/>
          <w:sz w:val="20"/>
        </w:rPr>
        <w:t xml:space="preserve"> shall not take effect or shall cease to have effect: </w:t>
      </w:r>
    </w:p>
    <w:p w14:paraId="0133E5CD" w14:textId="77777777" w:rsidR="00AF0562" w:rsidRDefault="00AF0562">
      <w:pPr>
        <w:pStyle w:val="Heading4"/>
        <w:numPr>
          <w:ilvl w:val="0"/>
          <w:numId w:val="0"/>
        </w:numPr>
        <w:tabs>
          <w:tab w:val="left" w:pos="720"/>
        </w:tabs>
        <w:spacing w:after="200" w:line="360" w:lineRule="auto"/>
        <w:ind w:left="1440" w:hanging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10.1.1</w:t>
      </w:r>
      <w:r>
        <w:rPr>
          <w:rFonts w:ascii="Arial" w:hAnsi="Arial"/>
          <w:sz w:val="20"/>
        </w:rPr>
        <w:tab/>
        <w:t xml:space="preserve">if a copy of this </w:t>
      </w:r>
      <w:r>
        <w:rPr>
          <w:rFonts w:ascii="Arial" w:hAnsi="Arial"/>
          <w:b/>
          <w:sz w:val="20"/>
        </w:rPr>
        <w:t xml:space="preserve">BELLA </w:t>
      </w:r>
      <w:r>
        <w:rPr>
          <w:rFonts w:ascii="Arial" w:hAnsi="Arial"/>
          <w:sz w:val="20"/>
        </w:rPr>
        <w:t>is not provided to the Department of Trade and Industry (“</w:t>
      </w:r>
      <w:r>
        <w:rPr>
          <w:rFonts w:ascii="Arial" w:hAnsi="Arial"/>
          <w:b/>
          <w:sz w:val="20"/>
        </w:rPr>
        <w:t>DTI</w:t>
      </w:r>
      <w:r>
        <w:rPr>
          <w:rFonts w:ascii="Arial" w:hAnsi="Arial"/>
          <w:sz w:val="20"/>
        </w:rPr>
        <w:t xml:space="preserve">”) within 28 days of the date of </w:t>
      </w:r>
      <w:proofErr w:type="gramStart"/>
      <w:r>
        <w:rPr>
          <w:rFonts w:ascii="Arial" w:hAnsi="Arial"/>
          <w:sz w:val="20"/>
        </w:rPr>
        <w:t>this;</w:t>
      </w:r>
      <w:proofErr w:type="gramEnd"/>
      <w:r>
        <w:rPr>
          <w:rFonts w:ascii="Arial" w:hAnsi="Arial"/>
          <w:sz w:val="20"/>
        </w:rPr>
        <w:t xml:space="preserve"> or </w:t>
      </w:r>
    </w:p>
    <w:p w14:paraId="3F039741" w14:textId="77777777" w:rsidR="00AF0562" w:rsidRDefault="00AF0562">
      <w:pPr>
        <w:pStyle w:val="Heading4"/>
        <w:numPr>
          <w:ilvl w:val="0"/>
          <w:numId w:val="0"/>
        </w:numPr>
        <w:tabs>
          <w:tab w:val="left" w:pos="720"/>
        </w:tabs>
        <w:spacing w:after="200" w:line="360" w:lineRule="auto"/>
        <w:ind w:left="1440" w:hanging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10.1.2</w:t>
      </w:r>
      <w:r>
        <w:rPr>
          <w:rFonts w:ascii="Arial" w:hAnsi="Arial"/>
          <w:sz w:val="20"/>
        </w:rPr>
        <w:tab/>
        <w:t xml:space="preserve">if, within 28 days of the provision of that copy to the </w:t>
      </w:r>
      <w:r>
        <w:rPr>
          <w:rFonts w:ascii="Arial" w:hAnsi="Arial"/>
          <w:b/>
          <w:sz w:val="20"/>
        </w:rPr>
        <w:t>DTI</w:t>
      </w:r>
      <w:r>
        <w:rPr>
          <w:rFonts w:ascii="Arial" w:hAnsi="Arial"/>
          <w:sz w:val="20"/>
        </w:rPr>
        <w:t xml:space="preserve">, the </w:t>
      </w:r>
      <w:r>
        <w:rPr>
          <w:rFonts w:ascii="Arial" w:hAnsi="Arial"/>
          <w:b/>
          <w:sz w:val="20"/>
        </w:rPr>
        <w:t xml:space="preserve">DTI </w:t>
      </w:r>
      <w:r>
        <w:rPr>
          <w:rFonts w:ascii="Arial" w:hAnsi="Arial"/>
          <w:sz w:val="20"/>
        </w:rPr>
        <w:t>gives notice of objection to the party providing it.</w:t>
      </w:r>
    </w:p>
    <w:p w14:paraId="07CE71C8" w14:textId="77777777" w:rsidR="00AF0562" w:rsidRDefault="00AF0562">
      <w:pPr>
        <w:pStyle w:val="Heading2"/>
        <w:numPr>
          <w:ilvl w:val="0"/>
          <w:numId w:val="0"/>
        </w:numPr>
        <w:spacing w:before="0"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11.</w:t>
      </w:r>
      <w:r>
        <w:rPr>
          <w:rFonts w:ascii="Arial" w:hAnsi="Arial"/>
          <w:sz w:val="20"/>
        </w:rPr>
        <w:tab/>
        <w:t>GENERAL PROVISIONS</w:t>
      </w:r>
    </w:p>
    <w:p w14:paraId="15EFCA71" w14:textId="77777777" w:rsidR="00AF0562" w:rsidRPr="000C2F33" w:rsidRDefault="00AF0562" w:rsidP="77170674">
      <w:pPr>
        <w:pStyle w:val="BodyText"/>
        <w:spacing w:after="200" w:line="360" w:lineRule="auto"/>
        <w:ind w:left="851"/>
        <w:rPr>
          <w:rFonts w:ascii="Arial" w:hAnsi="Arial"/>
          <w:sz w:val="20"/>
        </w:rPr>
      </w:pPr>
      <w:r w:rsidRPr="000C2F33">
        <w:rPr>
          <w:rFonts w:ascii="Arial" w:hAnsi="Arial"/>
          <w:sz w:val="20"/>
        </w:rPr>
        <w:t xml:space="preserve">Paragraph 6.10 and Paragraphs 6.12 to 6.26 of the </w:t>
      </w:r>
      <w:r w:rsidRPr="000C2F33">
        <w:rPr>
          <w:rFonts w:ascii="Arial" w:hAnsi="Arial"/>
          <w:b/>
          <w:bCs/>
          <w:sz w:val="20"/>
        </w:rPr>
        <w:t>CUSC</w:t>
      </w:r>
      <w:r w:rsidRPr="000C2F33">
        <w:rPr>
          <w:rFonts w:ascii="Arial" w:hAnsi="Arial"/>
          <w:sz w:val="20"/>
        </w:rPr>
        <w:t xml:space="preserve"> are incorporated into this </w:t>
      </w:r>
      <w:r w:rsidRPr="000C2F33">
        <w:rPr>
          <w:rFonts w:ascii="Arial" w:hAnsi="Arial"/>
          <w:b/>
          <w:bCs/>
          <w:sz w:val="20"/>
        </w:rPr>
        <w:t xml:space="preserve">BELLA </w:t>
      </w:r>
      <w:r w:rsidRPr="000C2F33">
        <w:rPr>
          <w:rFonts w:ascii="Arial" w:hAnsi="Arial"/>
          <w:i/>
          <w:iCs/>
          <w:sz w:val="20"/>
        </w:rPr>
        <w:t>mutatis mutandis</w:t>
      </w:r>
      <w:r w:rsidRPr="000C2F33">
        <w:rPr>
          <w:rFonts w:ascii="Arial" w:hAnsi="Arial"/>
          <w:sz w:val="20"/>
        </w:rPr>
        <w:t>.</w:t>
      </w:r>
    </w:p>
    <w:p w14:paraId="2B362127" w14:textId="77777777" w:rsidR="006E1C43" w:rsidRDefault="006E1C43" w:rsidP="006E1C43">
      <w:pPr>
        <w:ind w:left="810" w:hanging="720"/>
        <w:rPr>
          <w:rFonts w:ascii="Arial" w:hAnsi="Arial" w:cs="Arial"/>
          <w:b/>
          <w:sz w:val="20"/>
        </w:rPr>
      </w:pPr>
      <w:r w:rsidRPr="006E1C43">
        <w:rPr>
          <w:rFonts w:ascii="Arial" w:hAnsi="Arial" w:cs="Arial"/>
          <w:b/>
          <w:sz w:val="20"/>
        </w:rPr>
        <w:t>12.</w:t>
      </w:r>
      <w:r w:rsidRPr="006E1C43">
        <w:rPr>
          <w:rFonts w:ascii="Arial" w:hAnsi="Arial" w:cs="Arial"/>
          <w:sz w:val="20"/>
        </w:rPr>
        <w:tab/>
      </w:r>
      <w:r w:rsidRPr="006E1C43">
        <w:rPr>
          <w:rFonts w:ascii="Arial" w:hAnsi="Arial" w:cs="Arial"/>
          <w:b/>
          <w:sz w:val="20"/>
        </w:rPr>
        <w:t>W</w:t>
      </w:r>
      <w:r>
        <w:rPr>
          <w:rFonts w:ascii="Arial" w:hAnsi="Arial" w:cs="Arial"/>
          <w:b/>
          <w:sz w:val="20"/>
        </w:rPr>
        <w:t xml:space="preserve">IDER </w:t>
      </w:r>
      <w:r w:rsidRPr="006E1C43"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</w:rPr>
        <w:t xml:space="preserve">RANSMISSION </w:t>
      </w:r>
      <w:r w:rsidRPr="006E1C43">
        <w:rPr>
          <w:rFonts w:ascii="Arial" w:hAnsi="Arial" w:cs="Arial"/>
          <w:b/>
          <w:sz w:val="20"/>
        </w:rPr>
        <w:t>R</w:t>
      </w:r>
      <w:r>
        <w:rPr>
          <w:rFonts w:ascii="Arial" w:hAnsi="Arial" w:cs="Arial"/>
          <w:b/>
          <w:sz w:val="20"/>
        </w:rPr>
        <w:t>EINFORCEMENT</w:t>
      </w:r>
      <w:r w:rsidRPr="006E1C43">
        <w:rPr>
          <w:rFonts w:ascii="Arial" w:hAnsi="Arial" w:cs="Arial"/>
          <w:b/>
          <w:sz w:val="20"/>
        </w:rPr>
        <w:t xml:space="preserve"> W</w:t>
      </w:r>
      <w:r>
        <w:rPr>
          <w:rFonts w:ascii="Arial" w:hAnsi="Arial" w:cs="Arial"/>
          <w:b/>
          <w:sz w:val="20"/>
        </w:rPr>
        <w:t>ORKS</w:t>
      </w:r>
      <w:r w:rsidRPr="006E1C43">
        <w:rPr>
          <w:rFonts w:ascii="Arial" w:hAnsi="Arial" w:cs="Arial"/>
          <w:b/>
          <w:sz w:val="20"/>
        </w:rPr>
        <w:t xml:space="preserve"> </w:t>
      </w:r>
    </w:p>
    <w:p w14:paraId="56A28F50" w14:textId="77777777" w:rsidR="006E1C43" w:rsidRDefault="006E1C43" w:rsidP="006E1C43">
      <w:pPr>
        <w:ind w:left="810" w:hanging="720"/>
        <w:rPr>
          <w:rFonts w:ascii="Arial" w:hAnsi="Arial" w:cs="Arial"/>
          <w:b/>
          <w:sz w:val="20"/>
        </w:rPr>
      </w:pPr>
    </w:p>
    <w:p w14:paraId="3560C81B" w14:textId="77777777" w:rsidR="006E1C43" w:rsidRPr="006E1C43" w:rsidRDefault="006E1C43" w:rsidP="006E1C43">
      <w:pPr>
        <w:ind w:left="810" w:hanging="72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</w:r>
      <w:r w:rsidRPr="006E1C43">
        <w:rPr>
          <w:rFonts w:ascii="Arial" w:hAnsi="Arial" w:cs="Arial"/>
          <w:b/>
          <w:sz w:val="20"/>
        </w:rPr>
        <w:t>The Company</w:t>
      </w:r>
      <w:r w:rsidRPr="006E1C43">
        <w:rPr>
          <w:rFonts w:ascii="Arial" w:hAnsi="Arial" w:cs="Arial"/>
          <w:sz w:val="20"/>
        </w:rPr>
        <w:t xml:space="preserve"> shall keep the User informed as to its progress on the </w:t>
      </w:r>
      <w:r w:rsidRPr="006E1C43">
        <w:rPr>
          <w:rFonts w:ascii="Arial" w:hAnsi="Arial" w:cs="Arial"/>
          <w:b/>
          <w:sz w:val="20"/>
        </w:rPr>
        <w:t>Wider Transmission Reinforcement Works</w:t>
      </w:r>
      <w:r w:rsidRPr="006E1C43">
        <w:rPr>
          <w:rFonts w:ascii="Arial" w:hAnsi="Arial" w:cs="Arial"/>
          <w:sz w:val="20"/>
        </w:rPr>
        <w:t>.</w:t>
      </w:r>
    </w:p>
    <w:p w14:paraId="5CE977B1" w14:textId="77777777" w:rsidR="006E1C43" w:rsidRPr="006E1C43" w:rsidRDefault="006E1C43" w:rsidP="006E1C43">
      <w:pPr>
        <w:ind w:left="810" w:hanging="720"/>
      </w:pPr>
    </w:p>
    <w:p w14:paraId="03A1B0DF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IN WITNESS WHEREOF</w:t>
      </w:r>
      <w:r>
        <w:rPr>
          <w:rFonts w:ascii="Arial" w:hAnsi="Arial"/>
          <w:sz w:val="20"/>
        </w:rPr>
        <w:t xml:space="preserve"> the hands of the duly authorised representatives of the parties hereto at the date first above written</w:t>
      </w:r>
    </w:p>
    <w:p w14:paraId="6D0B203E" w14:textId="77777777" w:rsidR="00AF0562" w:rsidRDefault="00AF0562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SIGNED BY</w:t>
      </w:r>
      <w:r>
        <w:rPr>
          <w:rFonts w:ascii="Arial" w:hAnsi="Arial"/>
          <w:sz w:val="20"/>
        </w:rPr>
        <w:tab/>
        <w:t>)</w:t>
      </w:r>
    </w:p>
    <w:p w14:paraId="5EE0E46E" w14:textId="77777777" w:rsidR="00AF0562" w:rsidRDefault="00AF0562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i/>
          <w:sz w:val="20"/>
        </w:rPr>
        <w:t>[name]</w:t>
      </w:r>
      <w:r>
        <w:rPr>
          <w:rFonts w:ascii="Arial" w:hAnsi="Arial"/>
          <w:sz w:val="20"/>
        </w:rPr>
        <w:tab/>
        <w:t>)</w:t>
      </w:r>
    </w:p>
    <w:p w14:paraId="74A83E2D" w14:textId="77777777" w:rsidR="00AF0562" w:rsidRDefault="00AF0562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for and on behalf of</w:t>
      </w:r>
      <w:r>
        <w:rPr>
          <w:rFonts w:ascii="Arial" w:hAnsi="Arial"/>
          <w:sz w:val="20"/>
        </w:rPr>
        <w:tab/>
        <w:t>)</w:t>
      </w:r>
    </w:p>
    <w:p w14:paraId="75664BF7" w14:textId="7CEB39F7" w:rsidR="00AF0562" w:rsidRDefault="00A30DE1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 w:rsidRPr="00A30DE1">
        <w:rPr>
          <w:rFonts w:ascii="Arial" w:hAnsi="Arial"/>
          <w:sz w:val="20"/>
        </w:rPr>
        <w:t>National Energy System Operator Limited</w:t>
      </w:r>
      <w:r>
        <w:rPr>
          <w:rFonts w:ascii="Arial" w:hAnsi="Arial"/>
          <w:sz w:val="20"/>
        </w:rPr>
        <w:tab/>
      </w:r>
      <w:r w:rsidR="00AF0562">
        <w:rPr>
          <w:rFonts w:ascii="Arial" w:hAnsi="Arial"/>
          <w:sz w:val="20"/>
        </w:rPr>
        <w:t>)</w:t>
      </w:r>
    </w:p>
    <w:p w14:paraId="707D3A3D" w14:textId="77777777" w:rsidR="00AF0562" w:rsidRDefault="00AF0562">
      <w:pPr>
        <w:pStyle w:val="Footer"/>
        <w:tabs>
          <w:tab w:val="clear" w:pos="8306"/>
          <w:tab w:val="left" w:pos="4320"/>
        </w:tabs>
        <w:spacing w:after="200" w:line="360" w:lineRule="auto"/>
        <w:rPr>
          <w:rFonts w:ascii="Arial" w:hAnsi="Arial"/>
        </w:rPr>
      </w:pPr>
      <w:r>
        <w:rPr>
          <w:rFonts w:ascii="Arial" w:hAnsi="Arial"/>
        </w:rPr>
        <w:tab/>
      </w:r>
    </w:p>
    <w:p w14:paraId="0F302B93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</w:p>
    <w:p w14:paraId="46047228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SIGNED BY</w:t>
      </w:r>
      <w:r>
        <w:rPr>
          <w:rFonts w:ascii="Arial" w:hAnsi="Arial"/>
          <w:sz w:val="20"/>
        </w:rPr>
        <w:tab/>
        <w:t>)</w:t>
      </w:r>
    </w:p>
    <w:p w14:paraId="339C3482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i/>
          <w:sz w:val="20"/>
        </w:rPr>
        <w:t>[name]</w:t>
      </w:r>
      <w:r>
        <w:rPr>
          <w:rFonts w:ascii="Arial" w:hAnsi="Arial"/>
          <w:sz w:val="20"/>
        </w:rPr>
        <w:tab/>
        <w:t>)</w:t>
      </w:r>
    </w:p>
    <w:p w14:paraId="0A97401D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for and on behalf of</w:t>
      </w:r>
      <w:r>
        <w:rPr>
          <w:rFonts w:ascii="Arial" w:hAnsi="Arial"/>
          <w:sz w:val="20"/>
        </w:rPr>
        <w:tab/>
        <w:t>)</w:t>
      </w:r>
    </w:p>
    <w:p w14:paraId="678346B0" w14:textId="77777777" w:rsidR="00AF0562" w:rsidRDefault="00AF0562">
      <w:pPr>
        <w:pStyle w:val="clauseindent"/>
        <w:tabs>
          <w:tab w:val="left" w:pos="0"/>
        </w:tabs>
        <w:spacing w:after="200" w:line="360" w:lineRule="auto"/>
        <w:ind w:lef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[User]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)</w:t>
      </w:r>
    </w:p>
    <w:p w14:paraId="323BC9F2" w14:textId="77777777" w:rsidR="00AF0562" w:rsidRPr="005F6230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 w:rsidRPr="005F6230">
        <w:rPr>
          <w:rFonts w:ascii="Arial" w:hAnsi="Arial"/>
          <w:sz w:val="20"/>
          <w:u w:val="single"/>
        </w:rPr>
        <w:t>APPENDIX A</w:t>
      </w:r>
    </w:p>
    <w:p w14:paraId="3ABF13FE" w14:textId="77777777" w:rsidR="005F6230" w:rsidRPr="005F6230" w:rsidRDefault="005F6230" w:rsidP="005F6230">
      <w:pPr>
        <w:pStyle w:val="Schedule"/>
        <w:spacing w:after="200"/>
        <w:rPr>
          <w:rFonts w:ascii="Arial" w:hAnsi="Arial"/>
          <w:sz w:val="20"/>
          <w:u w:val="single"/>
        </w:rPr>
      </w:pPr>
      <w:r w:rsidRPr="005F6230">
        <w:rPr>
          <w:rFonts w:ascii="Arial" w:hAnsi="Arial"/>
          <w:sz w:val="20"/>
          <w:u w:val="single"/>
        </w:rPr>
        <w:t>THE SITE OF CONNECTION AND USER’S DATA</w:t>
      </w:r>
    </w:p>
    <w:p w14:paraId="4F6ED143" w14:textId="77777777" w:rsidR="005F6230" w:rsidRPr="005F6230" w:rsidRDefault="005F6230" w:rsidP="005F6230">
      <w:pPr>
        <w:rPr>
          <w:sz w:val="20"/>
        </w:rPr>
      </w:pPr>
    </w:p>
    <w:p w14:paraId="695ED6F2" w14:textId="77777777" w:rsidR="005F6230" w:rsidRPr="005F6230" w:rsidRDefault="005F6230" w:rsidP="005F6230">
      <w:pPr>
        <w:pStyle w:val="Heading2"/>
        <w:numPr>
          <w:ilvl w:val="1"/>
          <w:numId w:val="0"/>
        </w:numPr>
        <w:spacing w:after="200"/>
        <w:ind w:left="851" w:hanging="851"/>
        <w:rPr>
          <w:rFonts w:ascii="Arial" w:hAnsi="Arial" w:cs="Arial"/>
          <w:sz w:val="20"/>
        </w:rPr>
      </w:pPr>
      <w:bookmarkStart w:id="38" w:name="_Toc180571182"/>
      <w:r w:rsidRPr="005F6230">
        <w:rPr>
          <w:rFonts w:ascii="Arial" w:hAnsi="Arial" w:cs="Arial"/>
          <w:sz w:val="20"/>
        </w:rPr>
        <w:t>SITE[s] OF CONNECTION</w:t>
      </w:r>
      <w:bookmarkEnd w:id="38"/>
    </w:p>
    <w:p w14:paraId="7668F96C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Company:</w:t>
      </w:r>
    </w:p>
    <w:p w14:paraId="34359993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Site[s] of Connection:</w:t>
      </w:r>
    </w:p>
    <w:p w14:paraId="07516144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Size of Power Station:</w:t>
      </w:r>
    </w:p>
    <w:p w14:paraId="580D1E68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Owner[s] / Operator[s] of Distribution System:</w:t>
      </w:r>
    </w:p>
    <w:p w14:paraId="0A54582C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</w:p>
    <w:p w14:paraId="60C74209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  <w:r w:rsidRPr="005F6230">
        <w:rPr>
          <w:rFonts w:ascii="Arial" w:hAnsi="Arial" w:cs="Arial"/>
          <w:sz w:val="20"/>
        </w:rPr>
        <w:t>[Insert details equivalent to data listed in part 1 of the planning code]</w:t>
      </w:r>
    </w:p>
    <w:p w14:paraId="573D39FF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</w:p>
    <w:p w14:paraId="62E6C699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  <w:r w:rsidRPr="005F6230">
        <w:rPr>
          <w:rFonts w:ascii="Arial" w:hAnsi="Arial" w:cs="Arial"/>
          <w:sz w:val="20"/>
        </w:rPr>
        <w:t xml:space="preserve">Anticipated date when Power Station’s connection to\use of the Distribution System will be energised. </w:t>
      </w:r>
    </w:p>
    <w:p w14:paraId="4A5DC90D" w14:textId="77777777" w:rsidR="00AF0562" w:rsidRPr="005F6230" w:rsidRDefault="00AF0562">
      <w:pPr>
        <w:pStyle w:val="Heading3"/>
        <w:numPr>
          <w:ilvl w:val="0"/>
          <w:numId w:val="0"/>
        </w:numPr>
        <w:spacing w:after="200" w:line="360" w:lineRule="auto"/>
        <w:rPr>
          <w:rFonts w:ascii="Arial" w:hAnsi="Arial"/>
          <w:sz w:val="20"/>
        </w:rPr>
      </w:pPr>
    </w:p>
    <w:p w14:paraId="0AF6E007" w14:textId="77777777" w:rsidR="00AF0562" w:rsidRDefault="00AF0562">
      <w:pPr>
        <w:pStyle w:val="clauseindent"/>
        <w:spacing w:after="200" w:line="360" w:lineRule="auto"/>
        <w:jc w:val="both"/>
        <w:rPr>
          <w:rFonts w:ascii="Arial" w:hAnsi="Arial"/>
          <w:sz w:val="20"/>
        </w:rPr>
      </w:pPr>
    </w:p>
    <w:p w14:paraId="3BFD1A06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APPENDIX F1</w:t>
      </w:r>
    </w:p>
    <w:p w14:paraId="77DC3BD5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 TECHNICAL CONDITIONS:</w:t>
      </w:r>
    </w:p>
    <w:p w14:paraId="56F04A8C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AGREED BALANCING SERVICES</w:t>
      </w:r>
    </w:p>
    <w:p w14:paraId="5B68B38D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APPENDIX F2</w:t>
      </w:r>
      <w:r>
        <w:rPr>
          <w:rFonts w:ascii="Arial" w:hAnsi="Arial"/>
          <w:sz w:val="20"/>
          <w:u w:val="single"/>
        </w:rPr>
        <w:br/>
      </w:r>
      <w:r>
        <w:rPr>
          <w:rFonts w:ascii="Arial" w:hAnsi="Arial"/>
          <w:sz w:val="20"/>
          <w:u w:val="single"/>
        </w:rPr>
        <w:br/>
      </w:r>
      <w:r>
        <w:rPr>
          <w:rFonts w:ascii="Arial" w:hAnsi="Arial"/>
          <w:sz w:val="20"/>
          <w:u w:val="single"/>
        </w:rPr>
        <w:br/>
      </w:r>
      <w:r>
        <w:rPr>
          <w:rFonts w:ascii="Arial" w:hAnsi="Arial"/>
          <w:sz w:val="20"/>
        </w:rPr>
        <w:t>[NOT USED]</w:t>
      </w:r>
    </w:p>
    <w:p w14:paraId="5ABD0821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APPENDIX F3</w:t>
      </w:r>
    </w:p>
    <w:p w14:paraId="20EDC703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 TECHNICAL CONDITIONS:</w:t>
      </w:r>
    </w:p>
    <w:p w14:paraId="5CF87C94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SPECIAL AUTOMATIC FACILITIES</w:t>
      </w:r>
    </w:p>
    <w:p w14:paraId="43D02656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kern w:val="0"/>
          <w:sz w:val="20"/>
          <w:u w:val="single"/>
        </w:rPr>
      </w:pPr>
      <w:r>
        <w:rPr>
          <w:rFonts w:ascii="Arial" w:hAnsi="Arial"/>
          <w:kern w:val="0"/>
          <w:sz w:val="20"/>
          <w:u w:val="single"/>
        </w:rPr>
        <w:t>APPENDIX F4</w:t>
      </w:r>
    </w:p>
    <w:p w14:paraId="235B92A7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  <w:u w:val="single"/>
        </w:rPr>
        <w:t xml:space="preserve">TECHNICAL CONDITIONS: PROTECTION </w:t>
      </w:r>
    </w:p>
    <w:p w14:paraId="0B15C93E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AND CONTROL RELAY SETTINGS</w:t>
      </w:r>
    </w:p>
    <w:p w14:paraId="5DD60851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FAULT CLEARANCE TIMES</w:t>
      </w:r>
      <w:r>
        <w:rPr>
          <w:rFonts w:ascii="Arial" w:hAnsi="Arial"/>
          <w:sz w:val="20"/>
        </w:rPr>
        <w:br w:type="page"/>
      </w:r>
      <w:r>
        <w:rPr>
          <w:rFonts w:ascii="Arial" w:hAnsi="Arial"/>
          <w:sz w:val="20"/>
          <w:u w:val="single"/>
        </w:rPr>
        <w:t>APPENDIX F5</w:t>
      </w:r>
    </w:p>
    <w:p w14:paraId="7709FF7D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559B461C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 TECHNICAL CONDITIONS:</w:t>
      </w:r>
    </w:p>
    <w:p w14:paraId="40DD88FF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OTHER</w:t>
      </w:r>
    </w:p>
    <w:p w14:paraId="0DDD7CE6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050D4A5E" w14:textId="77777777" w:rsidR="00AF0562" w:rsidRDefault="00AF0562">
      <w:pPr>
        <w:pStyle w:val="Schedule"/>
        <w:rPr>
          <w:rFonts w:ascii="Arial" w:hAnsi="Arial"/>
          <w:sz w:val="20"/>
          <w:u w:val="single"/>
        </w:rPr>
      </w:pPr>
      <w:r>
        <w:br w:type="page"/>
      </w:r>
      <w:r>
        <w:rPr>
          <w:rFonts w:ascii="Arial" w:hAnsi="Arial"/>
          <w:sz w:val="20"/>
          <w:u w:val="single"/>
        </w:rPr>
        <w:t>APPENDIX H</w:t>
      </w:r>
    </w:p>
    <w:p w14:paraId="69EA9E36" w14:textId="77777777" w:rsidR="00AF0562" w:rsidRDefault="00AF0562">
      <w:pPr>
        <w:pStyle w:val="Schedule"/>
        <w:rPr>
          <w:rFonts w:ascii="Arial" w:hAnsi="Arial"/>
          <w:sz w:val="20"/>
        </w:rPr>
      </w:pPr>
      <w:r>
        <w:rPr>
          <w:rFonts w:ascii="Arial" w:hAnsi="Arial"/>
          <w:sz w:val="20"/>
        </w:rPr>
        <w:t>TRANSMISSION REINFORCEMENT WORKS</w:t>
      </w:r>
      <w:r>
        <w:rPr>
          <w:rFonts w:ascii="Arial" w:hAnsi="Arial"/>
          <w:b w:val="0"/>
          <w:sz w:val="20"/>
        </w:rPr>
        <w:t xml:space="preserve"> </w:t>
      </w:r>
    </w:p>
    <w:p w14:paraId="68C461F2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50EE6312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45B816E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25813546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8E58FE0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49CD6F39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930B84B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0D1B063E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0CB28B3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CE5535C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34BBE5B0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27674EC1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b/>
          <w:sz w:val="20"/>
        </w:rPr>
        <w:t>END OF SCHEDULE 2 - EXHIBIT 5</w:t>
      </w:r>
    </w:p>
    <w:sectPr w:rsidR="00AF0562">
      <w:pgSz w:w="11907" w:h="16840" w:code="9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2BCD" w14:textId="77777777" w:rsidR="00B0386A" w:rsidRDefault="00B0386A">
      <w:r>
        <w:separator/>
      </w:r>
    </w:p>
  </w:endnote>
  <w:endnote w:type="continuationSeparator" w:id="0">
    <w:p w14:paraId="36ACF8F6" w14:textId="77777777" w:rsidR="00B0386A" w:rsidRDefault="00B0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Ebrima"/>
    <w:charset w:val="00"/>
    <w:family w:val="roman"/>
    <w:pitch w:val="variable"/>
    <w:sig w:usb0="00007A87" w:usb1="80000000" w:usb2="00000008" w:usb3="00000000" w:csb0="000000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PCL6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230D" w14:textId="77777777" w:rsidR="005F6230" w:rsidRDefault="005F62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986B22" w14:textId="77777777" w:rsidR="005F6230" w:rsidRDefault="005F62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5094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Style w:val="PageNumber"/>
      </w:rPr>
    </w:pPr>
  </w:p>
  <w:p w14:paraId="39722B50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Fonts w:ascii="Arial" w:hAnsi="Arial"/>
        <w:sz w:val="16"/>
      </w:rPr>
    </w:pPr>
  </w:p>
  <w:p w14:paraId="6BF464F7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Fonts w:ascii="Arial" w:hAnsi="Arial"/>
        <w:sz w:val="16"/>
      </w:rPr>
    </w:pPr>
    <w:r>
      <w:rPr>
        <w:rFonts w:ascii="Arial" w:hAnsi="Arial"/>
        <w:sz w:val="16"/>
      </w:rPr>
      <w:t>(51949226.07)</w:t>
    </w:r>
  </w:p>
  <w:p w14:paraId="19D24DD2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Fonts w:ascii="Arial" w:hAnsi="Arial"/>
        <w:sz w:val="16"/>
      </w:rPr>
    </w:pPr>
    <w:r>
      <w:rPr>
        <w:rFonts w:ascii="Arial" w:hAnsi="Arial"/>
        <w:sz w:val="16"/>
      </w:rPr>
      <w:t>18/05/01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AF01" w14:textId="6252256A" w:rsidR="005F6230" w:rsidRDefault="005F6230" w:rsidP="1170807A">
    <w:pPr>
      <w:pStyle w:val="Footer"/>
      <w:tabs>
        <w:tab w:val="clear" w:pos="8306"/>
        <w:tab w:val="left" w:pos="3686"/>
        <w:tab w:val="right" w:pos="8931"/>
      </w:tabs>
      <w:rPr>
        <w:rFonts w:ascii="Arial" w:hAnsi="Arial"/>
      </w:rPr>
    </w:pPr>
    <w:r>
      <w:rPr>
        <w:rStyle w:val="PageNumber"/>
        <w:rFonts w:ascii="Arial" w:hAnsi="Arial"/>
        <w:sz w:val="20"/>
      </w:rPr>
      <w:tab/>
    </w:r>
    <w:r w:rsidR="1170807A" w:rsidRPr="1170807A">
      <w:rPr>
        <w:rStyle w:val="PageNumber"/>
        <w:rFonts w:ascii="Arial" w:hAnsi="Arial"/>
        <w:sz w:val="20"/>
      </w:rPr>
      <w:t>S2E5-</w:t>
    </w:r>
    <w:r w:rsidRPr="1170807A">
      <w:rPr>
        <w:rStyle w:val="PageNumber"/>
        <w:rFonts w:ascii="Arial" w:hAnsi="Arial"/>
        <w:noProof/>
        <w:sz w:val="20"/>
      </w:rPr>
      <w:fldChar w:fldCharType="begin"/>
    </w:r>
    <w:r w:rsidRPr="1170807A">
      <w:rPr>
        <w:rStyle w:val="PageNumber"/>
        <w:rFonts w:ascii="Arial" w:hAnsi="Arial"/>
        <w:sz w:val="20"/>
      </w:rPr>
      <w:instrText xml:space="preserve"> PAGE </w:instrText>
    </w:r>
    <w:r w:rsidRPr="1170807A">
      <w:rPr>
        <w:rStyle w:val="PageNumber"/>
        <w:rFonts w:ascii="Arial" w:hAnsi="Arial"/>
        <w:sz w:val="20"/>
      </w:rPr>
      <w:fldChar w:fldCharType="separate"/>
    </w:r>
    <w:r w:rsidR="1170807A" w:rsidRPr="1170807A">
      <w:rPr>
        <w:rStyle w:val="PageNumber"/>
        <w:rFonts w:ascii="Arial" w:hAnsi="Arial"/>
        <w:noProof/>
        <w:sz w:val="20"/>
      </w:rPr>
      <w:t>1</w:t>
    </w:r>
    <w:r w:rsidRPr="1170807A">
      <w:rPr>
        <w:rStyle w:val="PageNumber"/>
        <w:rFonts w:ascii="Arial" w:hAnsi="Arial"/>
        <w:noProof/>
        <w:sz w:val="20"/>
      </w:rPr>
      <w:fldChar w:fldCharType="end"/>
    </w:r>
    <w:r>
      <w:rPr>
        <w:rStyle w:val="PageNumber"/>
        <w:rFonts w:ascii="Arial" w:hAnsi="Arial"/>
        <w:sz w:val="20"/>
      </w:rPr>
      <w:tab/>
    </w:r>
    <w:r w:rsidR="1170807A" w:rsidRPr="1170807A">
      <w:rPr>
        <w:rStyle w:val="PageNumber"/>
        <w:rFonts w:ascii="Arial" w:hAnsi="Arial"/>
        <w:sz w:val="20"/>
      </w:rPr>
      <w:t>v</w:t>
    </w:r>
    <w:r w:rsidR="1170807A">
      <w:rPr>
        <w:rFonts w:ascii="Arial" w:hAnsi="Arial"/>
      </w:rPr>
      <w:t>1.</w:t>
    </w:r>
    <w:r w:rsidR="1170807A" w:rsidRPr="1170807A">
      <w:rPr>
        <w:rFonts w:ascii="Arial" w:hAnsi="Arial"/>
      </w:rPr>
      <w:t>9</w:t>
    </w:r>
    <w:r w:rsidR="1170807A">
      <w:rPr>
        <w:rFonts w:ascii="Arial" w:hAnsi="Arial"/>
      </w:rPr>
      <w:t xml:space="preserve"> – </w:t>
    </w:r>
    <w:r w:rsidR="009417DE">
      <w:rPr>
        <w:rFonts w:ascii="Arial" w:hAnsi="Arial"/>
      </w:rPr>
      <w:t>01</w:t>
    </w:r>
    <w:r w:rsidR="1170807A" w:rsidRPr="1170807A">
      <w:rPr>
        <w:rFonts w:ascii="Arial" w:hAnsi="Arial"/>
      </w:rPr>
      <w:t xml:space="preserve"> October 2024</w:t>
    </w:r>
    <w:r>
      <w:rPr>
        <w:rFonts w:ascii="Arial" w:hAnsi="Arial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FA207" w14:textId="616A235B" w:rsidR="005F6230" w:rsidRDefault="005F6230">
    <w:pPr>
      <w:pStyle w:val="Footer"/>
      <w:tabs>
        <w:tab w:val="left" w:pos="3686"/>
      </w:tabs>
      <w:rPr>
        <w:rFonts w:ascii="Arial" w:hAnsi="Arial"/>
      </w:rPr>
    </w:pPr>
    <w:r>
      <w:rPr>
        <w:rStyle w:val="PageNumber"/>
        <w:rFonts w:ascii="Arial" w:hAnsi="Arial"/>
        <w:sz w:val="20"/>
      </w:rPr>
      <w:tab/>
    </w:r>
    <w:r w:rsidR="1170807A" w:rsidRPr="1170807A">
      <w:rPr>
        <w:rStyle w:val="PageNumber"/>
        <w:rFonts w:ascii="Arial" w:hAnsi="Arial"/>
        <w:sz w:val="20"/>
      </w:rPr>
      <w:t>S2E5-</w:t>
    </w:r>
    <w:r w:rsidRPr="1170807A">
      <w:rPr>
        <w:rStyle w:val="PageNumber"/>
        <w:rFonts w:ascii="Arial" w:hAnsi="Arial"/>
        <w:noProof/>
        <w:sz w:val="20"/>
      </w:rPr>
      <w:fldChar w:fldCharType="begin"/>
    </w:r>
    <w:r w:rsidRPr="1170807A">
      <w:rPr>
        <w:rStyle w:val="PageNumber"/>
        <w:rFonts w:ascii="Arial" w:hAnsi="Arial"/>
        <w:sz w:val="20"/>
      </w:rPr>
      <w:instrText xml:space="preserve"> PAGE </w:instrText>
    </w:r>
    <w:r w:rsidRPr="1170807A">
      <w:rPr>
        <w:rStyle w:val="PageNumber"/>
        <w:rFonts w:ascii="Arial" w:hAnsi="Arial"/>
        <w:sz w:val="20"/>
      </w:rPr>
      <w:fldChar w:fldCharType="separate"/>
    </w:r>
    <w:r w:rsidR="1170807A" w:rsidRPr="1170807A">
      <w:rPr>
        <w:rStyle w:val="PageNumber"/>
        <w:rFonts w:ascii="Arial" w:hAnsi="Arial"/>
        <w:noProof/>
        <w:sz w:val="20"/>
      </w:rPr>
      <w:t>6</w:t>
    </w:r>
    <w:r w:rsidRPr="1170807A">
      <w:rPr>
        <w:rStyle w:val="PageNumber"/>
        <w:rFonts w:ascii="Arial" w:hAnsi="Arial"/>
        <w:noProof/>
        <w:sz w:val="20"/>
      </w:rPr>
      <w:fldChar w:fldCharType="end"/>
    </w:r>
    <w:r>
      <w:rPr>
        <w:rStyle w:val="PageNumber"/>
        <w:rFonts w:ascii="Arial" w:hAnsi="Arial"/>
        <w:sz w:val="20"/>
      </w:rPr>
      <w:tab/>
    </w:r>
    <w:r w:rsidR="1170807A">
      <w:rPr>
        <w:rFonts w:ascii="Arial" w:hAnsi="Arial"/>
      </w:rPr>
      <w:t>v1.</w:t>
    </w:r>
    <w:r w:rsidR="1170807A" w:rsidRPr="1170807A">
      <w:rPr>
        <w:rFonts w:ascii="Arial" w:hAnsi="Arial"/>
      </w:rPr>
      <w:t>9</w:t>
    </w:r>
    <w:r w:rsidR="1170807A">
      <w:rPr>
        <w:rFonts w:ascii="Arial" w:hAnsi="Arial"/>
      </w:rPr>
      <w:t xml:space="preserve"> – </w:t>
    </w:r>
    <w:r w:rsidR="008972D3">
      <w:rPr>
        <w:rFonts w:ascii="Arial" w:hAnsi="Arial"/>
      </w:rPr>
      <w:t>01</w:t>
    </w:r>
    <w:r w:rsidR="1170807A">
      <w:rPr>
        <w:rFonts w:ascii="Arial" w:hAnsi="Arial"/>
      </w:rPr>
      <w:t xml:space="preserve"> October 2024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4650" w14:textId="77777777" w:rsidR="00B0386A" w:rsidRDefault="00B0386A">
      <w:r>
        <w:separator/>
      </w:r>
    </w:p>
  </w:footnote>
  <w:footnote w:type="continuationSeparator" w:id="0">
    <w:p w14:paraId="0B5FD0C5" w14:textId="77777777" w:rsidR="00B0386A" w:rsidRDefault="00B03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70807A" w14:paraId="02A54EAC" w14:textId="77777777" w:rsidTr="00812FE3">
      <w:trPr>
        <w:trHeight w:val="300"/>
      </w:trPr>
      <w:tc>
        <w:tcPr>
          <w:tcW w:w="3005" w:type="dxa"/>
        </w:tcPr>
        <w:p w14:paraId="3497EF9C" w14:textId="6416DFA4" w:rsidR="1170807A" w:rsidRDefault="1170807A" w:rsidP="00812FE3">
          <w:pPr>
            <w:pStyle w:val="Header"/>
            <w:ind w:left="-115"/>
          </w:pPr>
        </w:p>
      </w:tc>
      <w:tc>
        <w:tcPr>
          <w:tcW w:w="3005" w:type="dxa"/>
        </w:tcPr>
        <w:p w14:paraId="639D8CF6" w14:textId="6F7E0FE1" w:rsidR="1170807A" w:rsidRDefault="1170807A" w:rsidP="00812FE3">
          <w:pPr>
            <w:pStyle w:val="Header"/>
            <w:jc w:val="center"/>
          </w:pPr>
        </w:p>
      </w:tc>
      <w:tc>
        <w:tcPr>
          <w:tcW w:w="3005" w:type="dxa"/>
        </w:tcPr>
        <w:p w14:paraId="49032160" w14:textId="6A87CB6C" w:rsidR="1170807A" w:rsidRDefault="1170807A" w:rsidP="00812FE3">
          <w:pPr>
            <w:pStyle w:val="Header"/>
            <w:ind w:right="-115"/>
            <w:jc w:val="right"/>
          </w:pPr>
        </w:p>
      </w:tc>
    </w:tr>
  </w:tbl>
  <w:p w14:paraId="5D9145FF" w14:textId="1877311B" w:rsidR="1170807A" w:rsidRDefault="1170807A" w:rsidP="00812F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334A" w14:textId="671BC48B" w:rsidR="005F6230" w:rsidRDefault="005F6230">
    <w:pPr>
      <w:pStyle w:val="Header"/>
    </w:pPr>
    <w:r>
      <w:rPr>
        <w:rFonts w:ascii="Arial" w:hAnsi="Arial"/>
        <w:sz w:val="20"/>
      </w:rPr>
      <w:t>CUSC v1.</w:t>
    </w:r>
    <w:r w:rsidR="00A30DE1">
      <w:rPr>
        <w:rFonts w:ascii="Arial" w:hAnsi="Arial"/>
        <w:sz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79BC" w14:textId="04722D5A" w:rsidR="005F6230" w:rsidRDefault="005F6230">
    <w:pPr>
      <w:pStyle w:val="Header"/>
    </w:pPr>
    <w:r>
      <w:rPr>
        <w:rFonts w:ascii="Arial" w:hAnsi="Arial"/>
        <w:sz w:val="20"/>
      </w:rPr>
      <w:t>CUSC v1.</w:t>
    </w:r>
    <w:r w:rsidR="00A30DE1">
      <w:rPr>
        <w:rFonts w:ascii="Arial" w:hAnsi="Arial"/>
        <w:sz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</w:lvl>
    <w:lvl w:ilvl="1">
      <w:start w:val="1"/>
      <w:numFmt w:val="decimal"/>
      <w:pStyle w:val="Heading2"/>
      <w:lvlText w:val="%2."/>
      <w:legacy w:legacy="1" w:legacySpace="0" w:legacyIndent="0"/>
      <w:lvlJc w:val="left"/>
    </w:lvl>
    <w:lvl w:ilvl="2">
      <w:start w:val="1"/>
      <w:numFmt w:val="decimal"/>
      <w:pStyle w:val="Heading3"/>
      <w:lvlText w:val="%2.%3"/>
      <w:legacy w:legacy="1" w:legacySpace="0" w:legacyIndent="0"/>
      <w:lvlJc w:val="left"/>
    </w:lvl>
    <w:lvl w:ilvl="3">
      <w:start w:val="1"/>
      <w:numFmt w:val="decimal"/>
      <w:pStyle w:val="Heading4"/>
      <w:lvlText w:val="%2.%3.%4"/>
      <w:legacy w:legacy="1" w:legacySpace="0" w:legacyIndent="0"/>
      <w:lvlJc w:val="left"/>
    </w:lvl>
    <w:lvl w:ilvl="4">
      <w:start w:val="1"/>
      <w:numFmt w:val="lowerLetter"/>
      <w:pStyle w:val="Heading5"/>
      <w:lvlText w:val="(%5)"/>
      <w:legacy w:legacy="1" w:legacySpace="0" w:legacyIndent="0"/>
      <w:lvlJc w:val="left"/>
    </w:lvl>
    <w:lvl w:ilvl="5">
      <w:start w:val="1"/>
      <w:numFmt w:val="lowerRoman"/>
      <w:pStyle w:val="Heading6"/>
      <w:lvlText w:val="(%6)"/>
      <w:legacy w:legacy="1" w:legacySpace="0" w:legacyIndent="0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 w15:restartNumberingAfterBreak="0">
    <w:nsid w:val="080C76C6"/>
    <w:multiLevelType w:val="multilevel"/>
    <w:tmpl w:val="B814793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1A13775F"/>
    <w:multiLevelType w:val="multilevel"/>
    <w:tmpl w:val="AF04CFB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872260246">
    <w:abstractNumId w:val="0"/>
  </w:num>
  <w:num w:numId="2" w16cid:durableId="297220742">
    <w:abstractNumId w:val="1"/>
  </w:num>
  <w:num w:numId="3" w16cid:durableId="20309878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Quinn (NESO)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dA3IkS3jlQuQEVg0LxubswjUN2pljbansrDFMvFQa4nWji2zKNaG5cGCOooTpVB3RnBZmgCLOh54qUUr4sSkkg==" w:salt="LW8JnZL5oRJy2NpmggTe2A==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62"/>
    <w:rsid w:val="000547AE"/>
    <w:rsid w:val="00056C93"/>
    <w:rsid w:val="0009608F"/>
    <w:rsid w:val="000C2F33"/>
    <w:rsid w:val="000E2CDA"/>
    <w:rsid w:val="00114F23"/>
    <w:rsid w:val="00127E43"/>
    <w:rsid w:val="001B103C"/>
    <w:rsid w:val="00204F83"/>
    <w:rsid w:val="0022123B"/>
    <w:rsid w:val="002215F6"/>
    <w:rsid w:val="0026501B"/>
    <w:rsid w:val="00280F71"/>
    <w:rsid w:val="00285CDC"/>
    <w:rsid w:val="002B63FA"/>
    <w:rsid w:val="002B66E9"/>
    <w:rsid w:val="002C332F"/>
    <w:rsid w:val="002E64BA"/>
    <w:rsid w:val="003B4381"/>
    <w:rsid w:val="003D7DAC"/>
    <w:rsid w:val="00432B9D"/>
    <w:rsid w:val="00446948"/>
    <w:rsid w:val="00463677"/>
    <w:rsid w:val="00490746"/>
    <w:rsid w:val="00497AFE"/>
    <w:rsid w:val="00497E12"/>
    <w:rsid w:val="004D08B2"/>
    <w:rsid w:val="00521FF5"/>
    <w:rsid w:val="0054483A"/>
    <w:rsid w:val="005E7B1C"/>
    <w:rsid w:val="005F6230"/>
    <w:rsid w:val="00647844"/>
    <w:rsid w:val="00673B9F"/>
    <w:rsid w:val="00686B09"/>
    <w:rsid w:val="006E1C43"/>
    <w:rsid w:val="007D7BCB"/>
    <w:rsid w:val="007E1592"/>
    <w:rsid w:val="00812FE3"/>
    <w:rsid w:val="008557CB"/>
    <w:rsid w:val="008972D3"/>
    <w:rsid w:val="008975EF"/>
    <w:rsid w:val="008A4C50"/>
    <w:rsid w:val="008F4E6A"/>
    <w:rsid w:val="00925FF2"/>
    <w:rsid w:val="009417DE"/>
    <w:rsid w:val="009567BA"/>
    <w:rsid w:val="00971BB0"/>
    <w:rsid w:val="009A4052"/>
    <w:rsid w:val="009F18A9"/>
    <w:rsid w:val="00A06A61"/>
    <w:rsid w:val="00A30DE1"/>
    <w:rsid w:val="00A5598F"/>
    <w:rsid w:val="00A6478D"/>
    <w:rsid w:val="00AF0562"/>
    <w:rsid w:val="00B0386A"/>
    <w:rsid w:val="00B27337"/>
    <w:rsid w:val="00BA47CF"/>
    <w:rsid w:val="00BE3FDA"/>
    <w:rsid w:val="00C7723A"/>
    <w:rsid w:val="00D15F0B"/>
    <w:rsid w:val="00DE0C08"/>
    <w:rsid w:val="00E036D1"/>
    <w:rsid w:val="00E153EE"/>
    <w:rsid w:val="00EA3FBB"/>
    <w:rsid w:val="00EC7750"/>
    <w:rsid w:val="00F14DAE"/>
    <w:rsid w:val="00F25B30"/>
    <w:rsid w:val="00F367B2"/>
    <w:rsid w:val="00F53249"/>
    <w:rsid w:val="00F9019F"/>
    <w:rsid w:val="00FA381A"/>
    <w:rsid w:val="1170807A"/>
    <w:rsid w:val="2100DF2E"/>
    <w:rsid w:val="43FF16B2"/>
    <w:rsid w:val="7717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DE91B"/>
  <w15:chartTrackingRefBased/>
  <w15:docId w15:val="{133EC100-748C-4EB0-BE54-670436775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 MT" w:hAnsi="Garamond MT"/>
      <w:sz w:val="24"/>
      <w:lang w:eastAsia="en-US"/>
    </w:rPr>
  </w:style>
  <w:style w:type="paragraph" w:styleId="Heading1">
    <w:name w:val="heading 1"/>
    <w:basedOn w:val="Normal"/>
    <w:next w:val="Heading2"/>
    <w:qFormat/>
    <w:pPr>
      <w:keepNext/>
      <w:pageBreakBefore/>
      <w:numPr>
        <w:numId w:val="1"/>
      </w:numPr>
      <w:spacing w:before="240" w:after="24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Heading3"/>
    <w:qFormat/>
    <w:pPr>
      <w:keepNext/>
      <w:numPr>
        <w:ilvl w:val="1"/>
        <w:numId w:val="1"/>
      </w:numPr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qFormat/>
    <w:pPr>
      <w:numPr>
        <w:ilvl w:val="2"/>
        <w:numId w:val="1"/>
      </w:numPr>
      <w:spacing w:after="240"/>
      <w:ind w:left="851" w:hanging="851"/>
      <w:outlineLvl w:val="2"/>
    </w:pPr>
  </w:style>
  <w:style w:type="paragraph" w:styleId="Heading4">
    <w:name w:val="heading 4"/>
    <w:basedOn w:val="Normal"/>
    <w:qFormat/>
    <w:pPr>
      <w:numPr>
        <w:ilvl w:val="3"/>
        <w:numId w:val="1"/>
      </w:numPr>
      <w:spacing w:after="240"/>
      <w:ind w:left="1702" w:hanging="851"/>
      <w:outlineLvl w:val="3"/>
    </w:pPr>
  </w:style>
  <w:style w:type="paragraph" w:styleId="Heading5">
    <w:name w:val="heading 5"/>
    <w:basedOn w:val="Normal"/>
    <w:qFormat/>
    <w:pPr>
      <w:numPr>
        <w:ilvl w:val="4"/>
        <w:numId w:val="1"/>
      </w:numPr>
      <w:spacing w:after="240"/>
      <w:ind w:left="2552" w:hanging="851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after="240"/>
      <w:ind w:left="3403" w:hanging="851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3">
    <w:name w:val="toc 3"/>
    <w:basedOn w:val="Normal"/>
    <w:semiHidden/>
    <w:pPr>
      <w:tabs>
        <w:tab w:val="right" w:leader="dot" w:pos="8312"/>
      </w:tabs>
      <w:spacing w:after="50"/>
      <w:ind w:left="567"/>
    </w:pPr>
  </w:style>
  <w:style w:type="paragraph" w:customStyle="1" w:styleId="subclauseindent">
    <w:name w:val="subclauseindent"/>
    <w:basedOn w:val="Normal"/>
    <w:pPr>
      <w:spacing w:after="240"/>
      <w:ind w:left="1701"/>
    </w:pPr>
  </w:style>
  <w:style w:type="paragraph" w:customStyle="1" w:styleId="subsubclauseindent">
    <w:name w:val="subsubclauseindent"/>
    <w:basedOn w:val="Normal"/>
    <w:pPr>
      <w:spacing w:after="240"/>
      <w:ind w:left="2552"/>
    </w:pPr>
  </w:style>
  <w:style w:type="paragraph" w:customStyle="1" w:styleId="clauseindent">
    <w:name w:val="clauseindent"/>
    <w:basedOn w:val="Normal"/>
    <w:pPr>
      <w:spacing w:after="240"/>
      <w:ind w:left="851"/>
    </w:pPr>
  </w:style>
  <w:style w:type="paragraph" w:styleId="BodyText">
    <w:name w:val="Body Text"/>
    <w:basedOn w:val="Normal"/>
    <w:pPr>
      <w:spacing w:after="240"/>
    </w:pPr>
  </w:style>
  <w:style w:type="paragraph" w:customStyle="1" w:styleId="Definition">
    <w:name w:val="Definition"/>
    <w:basedOn w:val="Normal"/>
    <w:pPr>
      <w:spacing w:after="240"/>
      <w:ind w:left="851"/>
    </w:pPr>
    <w:rPr>
      <w:b/>
    </w:rPr>
  </w:style>
  <w:style w:type="paragraph" w:customStyle="1" w:styleId="Unnumbered">
    <w:name w:val="Unnumbered"/>
    <w:basedOn w:val="Normal"/>
    <w:next w:val="Heading3"/>
    <w:pPr>
      <w:keepNext/>
      <w:spacing w:after="240"/>
      <w:ind w:left="851"/>
    </w:pPr>
    <w:rPr>
      <w:b/>
      <w:i/>
    </w:rPr>
  </w:style>
  <w:style w:type="paragraph" w:styleId="TOC1">
    <w:name w:val="toc 1"/>
    <w:basedOn w:val="Normal"/>
    <w:next w:val="TOC2"/>
    <w:semiHidden/>
    <w:pPr>
      <w:keepNext/>
      <w:tabs>
        <w:tab w:val="right" w:leader="dot" w:pos="8312"/>
      </w:tabs>
      <w:spacing w:before="240" w:after="240"/>
    </w:pPr>
  </w:style>
  <w:style w:type="paragraph" w:styleId="TOC2">
    <w:name w:val="toc 2"/>
    <w:basedOn w:val="Normal"/>
    <w:next w:val="TOC3"/>
    <w:semiHidden/>
    <w:pPr>
      <w:tabs>
        <w:tab w:val="right" w:leader="dot" w:pos="8312"/>
      </w:tabs>
      <w:spacing w:after="50"/>
      <w:ind w:left="567" w:hanging="567"/>
    </w:pPr>
  </w:style>
  <w:style w:type="paragraph" w:styleId="TOC4">
    <w:name w:val="toc 4"/>
    <w:basedOn w:val="Normal"/>
    <w:semiHidden/>
    <w:pPr>
      <w:tabs>
        <w:tab w:val="right" w:leader="dot" w:pos="8312"/>
      </w:tabs>
      <w:spacing w:after="50"/>
      <w:ind w:left="567"/>
    </w:pPr>
  </w:style>
  <w:style w:type="paragraph" w:customStyle="1" w:styleId="TOCTitle">
    <w:name w:val="TOC Title"/>
    <w:basedOn w:val="Normal"/>
    <w:pPr>
      <w:keepLines/>
      <w:spacing w:before="240" w:after="240"/>
      <w:jc w:val="center"/>
    </w:pPr>
    <w:rPr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Garamond MT" w:hAnsi="Garamond MT"/>
      <w:sz w:val="24"/>
    </w:rPr>
  </w:style>
  <w:style w:type="paragraph" w:styleId="Footer">
    <w:name w:val="footer"/>
    <w:basedOn w:val="Normal"/>
    <w:pPr>
      <w:tabs>
        <w:tab w:val="right" w:pos="8306"/>
      </w:tabs>
    </w:pPr>
    <w:rPr>
      <w:sz w:val="20"/>
    </w:rPr>
  </w:style>
  <w:style w:type="paragraph" w:customStyle="1" w:styleId="Schedule">
    <w:name w:val="Schedule"/>
    <w:basedOn w:val="Normal"/>
    <w:next w:val="Normal"/>
    <w:pPr>
      <w:spacing w:after="240"/>
      <w:jc w:val="center"/>
    </w:pPr>
    <w:rPr>
      <w:b/>
    </w:rPr>
  </w:style>
  <w:style w:type="character" w:styleId="FootnoteReference">
    <w:name w:val="footnote reference"/>
    <w:semiHidden/>
    <w:rPr>
      <w:rFonts w:ascii="Garamond MT" w:hAnsi="Garamond MT"/>
      <w:sz w:val="20"/>
      <w:vertAlign w:val="superscript"/>
    </w:rPr>
  </w:style>
  <w:style w:type="character" w:styleId="EndnoteReference">
    <w:name w:val="endnote reference"/>
    <w:semiHidden/>
    <w:rPr>
      <w:rFonts w:ascii="Garamond MT" w:hAnsi="Garamond MT"/>
      <w:sz w:val="20"/>
      <w:vertAlign w:val="superscript"/>
    </w:rPr>
  </w:style>
  <w:style w:type="character" w:styleId="CommentReference">
    <w:name w:val="annotation reference"/>
    <w:semiHidden/>
    <w:rPr>
      <w:rFonts w:ascii="Garamond MT" w:hAnsi="Garamond MT"/>
      <w:sz w:val="20"/>
    </w:rPr>
  </w:style>
  <w:style w:type="paragraph" w:styleId="BodyText2">
    <w:name w:val="Body Text 2"/>
    <w:basedOn w:val="Normal"/>
    <w:pPr>
      <w:tabs>
        <w:tab w:val="left" w:pos="709"/>
      </w:tabs>
      <w:ind w:left="1440" w:hanging="1440"/>
      <w:jc w:val="both"/>
    </w:pPr>
    <w:rPr>
      <w:rFonts w:ascii="Univers" w:hAnsi="Univers"/>
      <w:sz w:val="22"/>
    </w:rPr>
  </w:style>
  <w:style w:type="paragraph" w:styleId="BodyText3">
    <w:name w:val="Body Text 3"/>
    <w:basedOn w:val="Normal"/>
    <w:pPr>
      <w:jc w:val="both"/>
    </w:pPr>
    <w:rPr>
      <w:rFonts w:ascii="Univers" w:hAnsi="Univers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paragraph" w:styleId="BalloonText">
    <w:name w:val="Balloon Text"/>
    <w:basedOn w:val="Normal"/>
    <w:semiHidden/>
    <w:rsid w:val="00463677"/>
    <w:rPr>
      <w:rFonts w:ascii="Tahoma" w:hAnsi="Tahoma"/>
      <w:sz w:val="16"/>
      <w:szCs w:val="16"/>
    </w:rPr>
  </w:style>
  <w:style w:type="paragraph" w:customStyle="1" w:styleId="StyleHeading11">
    <w:name w:val="Style Heading 1 +1"/>
    <w:basedOn w:val="Heading1"/>
    <w:rsid w:val="006E1C43"/>
    <w:pPr>
      <w:pageBreakBefore w:val="0"/>
      <w:numPr>
        <w:numId w:val="0"/>
      </w:numPr>
      <w:spacing w:before="0" w:after="0" w:line="360" w:lineRule="auto"/>
      <w:jc w:val="left"/>
    </w:pPr>
    <w:rPr>
      <w:rFonts w:ascii="Arial Bold" w:hAnsi="Arial Bold" w:cs="Arial"/>
      <w:bCs/>
      <w:kern w:val="0"/>
      <w:sz w:val="20"/>
      <w:lang w:eastAsia="en-GB"/>
    </w:rPr>
  </w:style>
  <w:style w:type="paragraph" w:styleId="Revision">
    <w:name w:val="Revision"/>
    <w:hidden/>
    <w:uiPriority w:val="99"/>
    <w:semiHidden/>
    <w:rsid w:val="00F53249"/>
    <w:rPr>
      <w:rFonts w:ascii="Garamond MT" w:hAnsi="Garamond MT"/>
      <w:sz w:val="24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27AC49-AFC5-418A-BF9B-AF2E2B227A5D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830D5D63-FD39-426A-9D4A-B361CF0A802C}"/>
</file>

<file path=customXml/itemProps3.xml><?xml version="1.0" encoding="utf-8"?>
<ds:datastoreItem xmlns:ds="http://schemas.openxmlformats.org/officeDocument/2006/customXml" ds:itemID="{457DB866-D9CA-4278-9B11-ED9FECA0B2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2028</Words>
  <Characters>11565</Characters>
  <Application>Microsoft Office Word</Application>
  <DocSecurity>8</DocSecurity>
  <Lines>96</Lines>
  <Paragraphs>27</Paragraphs>
  <ScaleCrop>false</ScaleCrop>
  <Company>NGC</Company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Schedule 2 Exhibit 2 - BILATERAL EMBEDDED GENERATION AGREEMENT</dc:title>
  <dc:subject>GB Baseline</dc:subject>
  <dc:creator>QuinnA</dc:creator>
  <cp:keywords>(51949226.11)</cp:keywords>
  <dc:description/>
  <cp:lastModifiedBy>Lizzie Timmins (NESO)</cp:lastModifiedBy>
  <cp:revision>24</cp:revision>
  <cp:lastPrinted>2006-04-18T07:31:00Z</cp:lastPrinted>
  <dcterms:created xsi:type="dcterms:W3CDTF">2024-10-21T07:18:00Z</dcterms:created>
  <dcterms:modified xsi:type="dcterms:W3CDTF">2024-11-05T16:14:00Z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0x010100731349D1BA3AE644822E919809003BBB</vt:lpwstr>
  </property>
  <property fmtid="{D5CDD505-2E9C-101B-9397-08002B2CF9AE}" pid="3" name="_Status">
    <vt:lpwstr>Draft</vt:lpwstr>
  </property>
  <property fmtid="{D5CDD505-2E9C-101B-9397-08002B2CF9AE}" pid="4" name="Applicable Start Date">
    <vt:lpwstr>2009-03-04T12:52:23Z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2009-03-04T12:52:23Z</vt:lpwstr>
  </property>
  <property fmtid="{D5CDD505-2E9C-101B-9397-08002B2CF9AE}" pid="8" name="Meeting Date">
    <vt:lpwstr>2009-03-04T12:52:23Z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MediaServiceImageTags">
    <vt:lpwstr/>
  </property>
</Properties>
</file>